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6E77E6FB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6CC57720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08E51BCE" w14:textId="77777777" w:rsidR="008972C3" w:rsidRPr="00405755" w:rsidRDefault="008972C3" w:rsidP="003274DB"/>
    <w:p w14:paraId="5868619C" w14:textId="77777777" w:rsidR="00D74AE1" w:rsidRPr="00405755" w:rsidRDefault="00D74AE1" w:rsidP="003274DB"/>
    <w:p w14:paraId="37758B38" w14:textId="74F7926D" w:rsidR="00111E0A" w:rsidRPr="00405755" w:rsidRDefault="00177397" w:rsidP="00111E0A">
      <w:pPr>
        <w:pStyle w:val="Documentnumber"/>
      </w:pPr>
      <w:r w:rsidRPr="00177397">
        <w:t>RXXXX</w:t>
      </w:r>
    </w:p>
    <w:p w14:paraId="39364E7D" w14:textId="77777777" w:rsidR="00111E0A" w:rsidRPr="00405755" w:rsidRDefault="00111E0A" w:rsidP="003274DB"/>
    <w:p w14:paraId="736DD7B1" w14:textId="458C790F" w:rsidR="00776004" w:rsidRPr="00405755" w:rsidRDefault="00781604" w:rsidP="00564664">
      <w:pPr>
        <w:pStyle w:val="Documentname"/>
      </w:pPr>
      <w:r>
        <w:t xml:space="preserve">Provision of </w:t>
      </w:r>
      <w:r w:rsidR="000C3F59">
        <w:t>GNSS Augmentation Services</w:t>
      </w:r>
      <w:r w:rsidR="008D16C4">
        <w:t xml:space="preserve"> </w:t>
      </w:r>
      <w:r>
        <w:t>for maritime</w:t>
      </w:r>
      <w:r w:rsidR="004968A6">
        <w:t xml:space="preserve"> </w:t>
      </w:r>
      <w:r w:rsidR="00177397">
        <w:t>navigation</w:t>
      </w:r>
      <w:r>
        <w:t xml:space="preserve"> applications</w:t>
      </w:r>
    </w:p>
    <w:p w14:paraId="57F889AD" w14:textId="77777777" w:rsidR="00D74AE1" w:rsidRPr="00405755" w:rsidRDefault="00D74AE1" w:rsidP="00D74AE1"/>
    <w:p w14:paraId="74C68CBC" w14:textId="77777777" w:rsidR="006A48A6" w:rsidRPr="00405755" w:rsidRDefault="006A48A6" w:rsidP="00D74AE1"/>
    <w:p w14:paraId="0011EECE" w14:textId="77777777" w:rsidR="005378B8" w:rsidRPr="00405755" w:rsidRDefault="005378B8" w:rsidP="00D74AE1"/>
    <w:p w14:paraId="4B02F488" w14:textId="77777777" w:rsidR="005378B8" w:rsidRPr="00405755" w:rsidRDefault="005378B8" w:rsidP="00D74AE1"/>
    <w:p w14:paraId="4B6BD8E1" w14:textId="77777777" w:rsidR="005378B8" w:rsidRPr="00405755" w:rsidRDefault="005378B8" w:rsidP="00D74AE1"/>
    <w:p w14:paraId="036BFE31" w14:textId="77777777" w:rsidR="005378B8" w:rsidRPr="00405755" w:rsidRDefault="005378B8" w:rsidP="00D74AE1"/>
    <w:p w14:paraId="61035818" w14:textId="77777777" w:rsidR="005378B8" w:rsidRPr="00405755" w:rsidRDefault="005378B8" w:rsidP="00D74AE1"/>
    <w:p w14:paraId="585776B2" w14:textId="77777777" w:rsidR="005378B8" w:rsidRPr="00405755" w:rsidRDefault="005378B8" w:rsidP="00D74AE1"/>
    <w:p w14:paraId="2E716CAC" w14:textId="77777777" w:rsidR="005378B8" w:rsidRPr="00405755" w:rsidRDefault="005378B8" w:rsidP="00D74AE1"/>
    <w:p w14:paraId="5062CC70" w14:textId="77777777" w:rsidR="005378B8" w:rsidRPr="00405755" w:rsidRDefault="005378B8" w:rsidP="00D74AE1"/>
    <w:p w14:paraId="7949C93D" w14:textId="77777777" w:rsidR="005378B8" w:rsidRPr="00405755" w:rsidRDefault="005378B8" w:rsidP="00D74AE1"/>
    <w:p w14:paraId="1EBA2039" w14:textId="77777777" w:rsidR="005378B8" w:rsidRPr="00405755" w:rsidRDefault="005378B8" w:rsidP="00D74AE1"/>
    <w:p w14:paraId="6572F64F" w14:textId="77777777" w:rsidR="005378B8" w:rsidRPr="00405755" w:rsidRDefault="005378B8" w:rsidP="00D74AE1"/>
    <w:p w14:paraId="12E35CCF" w14:textId="77777777" w:rsidR="005378B8" w:rsidRPr="00405755" w:rsidRDefault="005378B8" w:rsidP="00D74AE1"/>
    <w:p w14:paraId="5524FD17" w14:textId="77777777" w:rsidR="005378B8" w:rsidRPr="00405755" w:rsidRDefault="005378B8" w:rsidP="00D74AE1"/>
    <w:p w14:paraId="070E454F" w14:textId="77777777" w:rsidR="005378B8" w:rsidRPr="00405755" w:rsidRDefault="005378B8" w:rsidP="00D74AE1"/>
    <w:p w14:paraId="49859508" w14:textId="77777777" w:rsidR="005378B8" w:rsidRPr="00405755" w:rsidRDefault="005378B8" w:rsidP="005378B8">
      <w:pPr>
        <w:pStyle w:val="Editionnumber"/>
      </w:pPr>
      <w:r w:rsidRPr="00405755">
        <w:t>Edition 1.0</w:t>
      </w:r>
    </w:p>
    <w:p w14:paraId="0850B12D" w14:textId="29868380" w:rsidR="006A48A6" w:rsidRDefault="00D81FF9" w:rsidP="005378B8">
      <w:pPr>
        <w:pStyle w:val="Documentdate"/>
      </w:pPr>
      <w:r>
        <w:t>December 2020</w:t>
      </w:r>
    </w:p>
    <w:p w14:paraId="7C721D2D" w14:textId="77777777" w:rsidR="0072592B" w:rsidRPr="00405755" w:rsidRDefault="0072592B" w:rsidP="0072592B">
      <w:pPr>
        <w:pStyle w:val="Revokes"/>
      </w:pPr>
    </w:p>
    <w:p w14:paraId="4162B0A7" w14:textId="77777777" w:rsidR="00BC27F6" w:rsidRPr="00405755" w:rsidRDefault="00BC27F6" w:rsidP="00D74AE1">
      <w:pPr>
        <w:sectPr w:rsidR="00BC27F6" w:rsidRPr="00405755" w:rsidSect="007E30D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021FDC80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526AEA2B" w14:textId="77777777" w:rsidTr="00617F86">
        <w:tc>
          <w:tcPr>
            <w:tcW w:w="1908" w:type="dxa"/>
          </w:tcPr>
          <w:p w14:paraId="1B5AC835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04BF6B75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3E8A1596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63DE721C" w14:textId="77777777" w:rsidTr="00617F86">
        <w:trPr>
          <w:trHeight w:val="851"/>
        </w:trPr>
        <w:tc>
          <w:tcPr>
            <w:tcW w:w="1908" w:type="dxa"/>
            <w:vAlign w:val="center"/>
          </w:tcPr>
          <w:p w14:paraId="6AA642D1" w14:textId="34978A92" w:rsidR="00914E26" w:rsidRPr="00405755" w:rsidRDefault="00D81FF9" w:rsidP="00914E26">
            <w:pPr>
              <w:pStyle w:val="Tabletext"/>
            </w:pPr>
            <w:r>
              <w:t>December 2020</w:t>
            </w:r>
          </w:p>
        </w:tc>
        <w:tc>
          <w:tcPr>
            <w:tcW w:w="3576" w:type="dxa"/>
            <w:vAlign w:val="center"/>
          </w:tcPr>
          <w:p w14:paraId="075E4BE8" w14:textId="646B8A63" w:rsidR="00914E26" w:rsidRPr="00405755" w:rsidRDefault="00F24D19" w:rsidP="00914E26">
            <w:pPr>
              <w:pStyle w:val="Tabletext"/>
            </w:pPr>
            <w:r>
              <w:t>1</w:t>
            </w:r>
            <w:r w:rsidRPr="00F24D19">
              <w:rPr>
                <w:vertAlign w:val="superscript"/>
              </w:rPr>
              <w:t>st</w:t>
            </w:r>
            <w:r>
              <w:t xml:space="preserve"> issue</w:t>
            </w:r>
          </w:p>
        </w:tc>
        <w:tc>
          <w:tcPr>
            <w:tcW w:w="5001" w:type="dxa"/>
            <w:vAlign w:val="center"/>
          </w:tcPr>
          <w:p w14:paraId="4792C00C" w14:textId="4DBDA7B7" w:rsidR="00914E26" w:rsidRPr="00405755" w:rsidRDefault="009D0224" w:rsidP="00914E26">
            <w:pPr>
              <w:pStyle w:val="Tabletext"/>
            </w:pPr>
            <w:r>
              <w:t>-</w:t>
            </w:r>
          </w:p>
        </w:tc>
      </w:tr>
      <w:tr w:rsidR="005E4659" w:rsidRPr="00405755" w14:paraId="69CA0701" w14:textId="77777777" w:rsidTr="00617F86">
        <w:trPr>
          <w:trHeight w:val="851"/>
        </w:trPr>
        <w:tc>
          <w:tcPr>
            <w:tcW w:w="1908" w:type="dxa"/>
            <w:vAlign w:val="center"/>
          </w:tcPr>
          <w:p w14:paraId="67CC8FA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AF368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5CBE2D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3991CC5B" w14:textId="77777777" w:rsidTr="00617F86">
        <w:trPr>
          <w:trHeight w:val="851"/>
        </w:trPr>
        <w:tc>
          <w:tcPr>
            <w:tcW w:w="1908" w:type="dxa"/>
            <w:vAlign w:val="center"/>
          </w:tcPr>
          <w:p w14:paraId="067B945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DF6CBC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FF4B35E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35800D4B" w14:textId="77777777" w:rsidTr="00617F86">
        <w:trPr>
          <w:trHeight w:val="851"/>
        </w:trPr>
        <w:tc>
          <w:tcPr>
            <w:tcW w:w="1908" w:type="dxa"/>
            <w:vAlign w:val="center"/>
          </w:tcPr>
          <w:p w14:paraId="2959832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A09E6B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8E5732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5B6CE93" w14:textId="77777777" w:rsidTr="00617F86">
        <w:trPr>
          <w:trHeight w:val="851"/>
        </w:trPr>
        <w:tc>
          <w:tcPr>
            <w:tcW w:w="1908" w:type="dxa"/>
            <w:vAlign w:val="center"/>
          </w:tcPr>
          <w:p w14:paraId="0C8AB377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0139F11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BCA29E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7260096" w14:textId="77777777" w:rsidTr="00617F86">
        <w:trPr>
          <w:trHeight w:val="851"/>
        </w:trPr>
        <w:tc>
          <w:tcPr>
            <w:tcW w:w="1908" w:type="dxa"/>
            <w:vAlign w:val="center"/>
          </w:tcPr>
          <w:p w14:paraId="711FABB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70AEB1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8EA7F65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0A85155" w14:textId="77777777" w:rsidTr="00617F86">
        <w:trPr>
          <w:trHeight w:val="851"/>
        </w:trPr>
        <w:tc>
          <w:tcPr>
            <w:tcW w:w="1908" w:type="dxa"/>
            <w:vAlign w:val="center"/>
          </w:tcPr>
          <w:p w14:paraId="17F14B7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EE9E1D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D88B584" w14:textId="77777777" w:rsidR="00914E26" w:rsidRPr="00405755" w:rsidRDefault="00914E26" w:rsidP="00914E26">
            <w:pPr>
              <w:pStyle w:val="Tabletext"/>
            </w:pPr>
          </w:p>
        </w:tc>
      </w:tr>
    </w:tbl>
    <w:p w14:paraId="6445158D" w14:textId="77777777" w:rsidR="005E4659" w:rsidRDefault="005E4659" w:rsidP="00914E26">
      <w:pPr>
        <w:spacing w:after="200" w:line="276" w:lineRule="auto"/>
      </w:pPr>
    </w:p>
    <w:p w14:paraId="49589CBC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6781C251" w14:textId="77777777" w:rsidR="00530A84" w:rsidRDefault="00530A84" w:rsidP="00914E26">
      <w:pPr>
        <w:spacing w:after="200" w:line="276" w:lineRule="auto"/>
      </w:pPr>
    </w:p>
    <w:p w14:paraId="5A2E3529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39BA5AC9" w14:textId="597A4B7E" w:rsidR="001B7940" w:rsidRDefault="001B7940" w:rsidP="001B7940">
      <w:pPr>
        <w:pStyle w:val="THECOUNCIL"/>
      </w:pPr>
      <w:bookmarkStart w:id="0" w:name="_Toc442255952"/>
      <w:r w:rsidRPr="00405755">
        <w:lastRenderedPageBreak/>
        <w:t xml:space="preserve">THE </w:t>
      </w:r>
      <w:del w:id="1" w:author="Jaime Alvarez" w:date="2020-12-10T11:11:00Z">
        <w:r w:rsidR="005C67E5" w:rsidDel="00EB7E13">
          <w:delText xml:space="preserve">IALA </w:delText>
        </w:r>
      </w:del>
      <w:r w:rsidRPr="00405755">
        <w:t>COUNCIL</w:t>
      </w:r>
    </w:p>
    <w:p w14:paraId="3D399248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64ADB603" w14:textId="7C184E58" w:rsidR="00166C2E" w:rsidRDefault="00470488" w:rsidP="00470488">
      <w:pPr>
        <w:pStyle w:val="List1-recommendation"/>
      </w:pPr>
      <w:r w:rsidRPr="00470488">
        <w:t>T</w:t>
      </w:r>
      <w:r w:rsidR="005A5370" w:rsidRPr="00DC58FA">
        <w:t xml:space="preserve">he function of IALA with respect to </w:t>
      </w:r>
      <w:r w:rsidR="00214A84">
        <w:t>s</w:t>
      </w:r>
      <w:r w:rsidR="00214A84" w:rsidRPr="00DC58FA">
        <w:t xml:space="preserve">afety </w:t>
      </w:r>
      <w:r w:rsidR="005A5370" w:rsidRPr="00DC58FA">
        <w:t xml:space="preserve">of </w:t>
      </w:r>
      <w:r w:rsidR="00214A84">
        <w:t>n</w:t>
      </w:r>
      <w:r w:rsidR="00214A84" w:rsidRPr="00DC58FA">
        <w:t>avigation</w:t>
      </w:r>
      <w:r w:rsidR="005A5370" w:rsidRPr="00DC58FA">
        <w:t>, the efficiency of maritime transport and the protection of the environment</w:t>
      </w:r>
      <w:r>
        <w:t>.</w:t>
      </w:r>
    </w:p>
    <w:p w14:paraId="772C7378" w14:textId="2218D55B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</w:t>
      </w:r>
      <w:r w:rsidR="00FC572A">
        <w:t>,</w:t>
      </w:r>
      <w:r w:rsidRPr="00A326AC">
        <w:t xml:space="preserve"> and functions of the Council</w:t>
      </w:r>
      <w:r w:rsidR="00470488">
        <w:t>.</w:t>
      </w:r>
    </w:p>
    <w:p w14:paraId="7F56AF63" w14:textId="77777777" w:rsidR="00470488" w:rsidRDefault="00166C2E" w:rsidP="001B7940">
      <w:pPr>
        <w:pStyle w:val="Noting"/>
      </w:pPr>
      <w:r>
        <w:rPr>
          <w:b/>
        </w:rPr>
        <w:t>RECOGNISING</w:t>
      </w:r>
      <w:r w:rsidR="00470488">
        <w:t>:</w:t>
      </w:r>
    </w:p>
    <w:p w14:paraId="3B935F47" w14:textId="0DC014E1" w:rsidR="00166C2E" w:rsidRDefault="0020782B" w:rsidP="00470488">
      <w:pPr>
        <w:pStyle w:val="List1-recommendation"/>
        <w:numPr>
          <w:ilvl w:val="0"/>
          <w:numId w:val="37"/>
        </w:numPr>
      </w:pPr>
      <w:r>
        <w:t xml:space="preserve">The need to provide clarity on GNSS augmentation services being offered for maritime </w:t>
      </w:r>
      <w:r w:rsidR="004968A6">
        <w:t>n</w:t>
      </w:r>
      <w:r w:rsidR="00B85578">
        <w:t xml:space="preserve">avigation </w:t>
      </w:r>
      <w:r>
        <w:t xml:space="preserve">use, as noted in IMO Resolution A.1046 (27) </w:t>
      </w:r>
      <w:r w:rsidR="00214A84">
        <w:t xml:space="preserve">on the worldwide radionavigation system </w:t>
      </w:r>
      <w:r>
        <w:t>and IALA R</w:t>
      </w:r>
      <w:r w:rsidR="003F0991">
        <w:t xml:space="preserve">ecommendation </w:t>
      </w:r>
      <w:r w:rsidR="006C7B0A">
        <w:t>R-</w:t>
      </w:r>
      <w:r>
        <w:t>121</w:t>
      </w:r>
      <w:r w:rsidR="002703CC">
        <w:t xml:space="preserve"> on the performance and monitoring of DGNSS services in the frequency band 283.5 – 325 kHz</w:t>
      </w:r>
      <w:r w:rsidR="00617F86">
        <w:t>.</w:t>
      </w:r>
      <w:r>
        <w:t xml:space="preserve"> </w:t>
      </w:r>
    </w:p>
    <w:p w14:paraId="1FBAF971" w14:textId="77777777" w:rsidR="003230A8" w:rsidRDefault="003230A8" w:rsidP="003230A8">
      <w:pPr>
        <w:pStyle w:val="List1-recommendation"/>
        <w:numPr>
          <w:ilvl w:val="0"/>
          <w:numId w:val="37"/>
        </w:numPr>
      </w:pPr>
      <w:r>
        <w:t xml:space="preserve">The </w:t>
      </w:r>
      <w:r w:rsidR="007319A9">
        <w:t xml:space="preserve">decision of </w:t>
      </w:r>
      <w:r>
        <w:t xml:space="preserve">IMO </w:t>
      </w:r>
      <w:r w:rsidR="007319A9">
        <w:t>MSC 98 that</w:t>
      </w:r>
      <w:r w:rsidR="009138EF">
        <w:t xml:space="preserve"> GNSS </w:t>
      </w:r>
      <w:r w:rsidR="007319A9">
        <w:t xml:space="preserve">augmentation </w:t>
      </w:r>
      <w:r w:rsidR="00781604">
        <w:t xml:space="preserve">systems </w:t>
      </w:r>
      <w:r w:rsidR="00B85578">
        <w:t xml:space="preserve">do not need to be </w:t>
      </w:r>
      <w:r w:rsidR="007319A9">
        <w:t xml:space="preserve">recognised as components of its </w:t>
      </w:r>
      <w:r>
        <w:t>World Wide Radio Navigation Service (WWRNS)</w:t>
      </w:r>
      <w:r w:rsidR="007319A9">
        <w:t xml:space="preserve">. </w:t>
      </w:r>
    </w:p>
    <w:p w14:paraId="630024F0" w14:textId="77777777" w:rsidR="009C1CF5" w:rsidRDefault="00124FB7" w:rsidP="007319A9">
      <w:pPr>
        <w:pStyle w:val="List1-recommendation"/>
        <w:numPr>
          <w:ilvl w:val="0"/>
          <w:numId w:val="37"/>
        </w:numPr>
      </w:pPr>
      <w:r>
        <w:t xml:space="preserve">That some GNSS augmentation services, while being available to maritime user equipment, may not have been </w:t>
      </w:r>
      <w:r w:rsidR="004968A6">
        <w:t>developed for maritime navigation</w:t>
      </w:r>
      <w:r>
        <w:t xml:space="preserve"> use and may not recognise a maritime user</w:t>
      </w:r>
      <w:r w:rsidR="00617F86">
        <w:t>.</w:t>
      </w:r>
    </w:p>
    <w:p w14:paraId="1795F091" w14:textId="3026469C" w:rsidR="00617F86" w:rsidRDefault="00617F86" w:rsidP="00617F86">
      <w:pPr>
        <w:pStyle w:val="List1-recommendation"/>
        <w:numPr>
          <w:ilvl w:val="0"/>
          <w:numId w:val="37"/>
        </w:numPr>
      </w:pPr>
      <w:r>
        <w:t xml:space="preserve">That </w:t>
      </w:r>
      <w:r w:rsidRPr="00617F86">
        <w:t>marine radiobeacon differential services are already captured within the IALA list of DGNSS stations</w:t>
      </w:r>
      <w:r>
        <w:rPr>
          <w:rStyle w:val="FootnoteReference"/>
        </w:rPr>
        <w:footnoteReference w:id="2"/>
      </w:r>
      <w:r>
        <w:t xml:space="preserve"> </w:t>
      </w:r>
      <w:r w:rsidR="00360B2A">
        <w:t xml:space="preserve"> based on the information</w:t>
      </w:r>
      <w:r w:rsidRPr="00617F86">
        <w:t xml:space="preserve"> provided on a voluntary basis by </w:t>
      </w:r>
      <w:r w:rsidR="00214A84">
        <w:t>a</w:t>
      </w:r>
      <w:r w:rsidR="00214A84" w:rsidRPr="00617F86">
        <w:t>dministrations</w:t>
      </w:r>
      <w:r w:rsidRPr="00617F86">
        <w:t xml:space="preserve">.  In order to go further, </w:t>
      </w:r>
      <w:r w:rsidR="00214A84">
        <w:t>a</w:t>
      </w:r>
      <w:r w:rsidR="00214A84" w:rsidRPr="00617F86">
        <w:t xml:space="preserve">dministrations </w:t>
      </w:r>
      <w:r w:rsidRPr="00617F86">
        <w:t xml:space="preserve">may also capture their radiobeacon DGNSS service information under the approach proposed in this </w:t>
      </w:r>
      <w:r w:rsidR="00C04217">
        <w:t>R</w:t>
      </w:r>
      <w:r w:rsidRPr="00617F86">
        <w:t>ecommendation should they wish</w:t>
      </w:r>
      <w:r>
        <w:t>.</w:t>
      </w:r>
    </w:p>
    <w:p w14:paraId="7BB56C09" w14:textId="77777777" w:rsidR="00CD5F8E" w:rsidRPr="00F61EF1" w:rsidRDefault="00CD5F8E" w:rsidP="00CD5F8E">
      <w:pPr>
        <w:pStyle w:val="List1-recommendation"/>
        <w:numPr>
          <w:ilvl w:val="0"/>
          <w:numId w:val="0"/>
        </w:numPr>
        <w:ind w:left="992"/>
        <w:rPr>
          <w:sz w:val="10"/>
        </w:rPr>
      </w:pPr>
    </w:p>
    <w:p w14:paraId="79FE891B" w14:textId="1E0B8485" w:rsidR="001B7940" w:rsidRPr="00405755" w:rsidRDefault="00B9146E" w:rsidP="004968A6">
      <w:pPr>
        <w:pStyle w:val="List1-recommendation"/>
        <w:numPr>
          <w:ilvl w:val="0"/>
          <w:numId w:val="0"/>
        </w:numPr>
        <w:ind w:left="567"/>
      </w:pPr>
      <w:r w:rsidRPr="004968A6">
        <w:rPr>
          <w:b/>
        </w:rPr>
        <w:t>CONSIDERING</w:t>
      </w:r>
      <w:r w:rsidR="00A326AC" w:rsidRPr="004968A6">
        <w:rPr>
          <w:b/>
        </w:rPr>
        <w:t xml:space="preserve"> </w:t>
      </w:r>
      <w:r w:rsidR="001B7940" w:rsidRPr="00405755">
        <w:t xml:space="preserve">the </w:t>
      </w:r>
      <w:r w:rsidR="007319A9">
        <w:t>need for a clear</w:t>
      </w:r>
      <w:r w:rsidR="0020782B">
        <w:t xml:space="preserve"> understanding of which </w:t>
      </w:r>
      <w:r w:rsidR="007319A9">
        <w:t xml:space="preserve">GNSS </w:t>
      </w:r>
      <w:r w:rsidR="00214A84">
        <w:t xml:space="preserve">augmentation </w:t>
      </w:r>
      <w:r w:rsidR="009C4106" w:rsidRPr="00360B2A">
        <w:t>s</w:t>
      </w:r>
      <w:r w:rsidR="007319A9" w:rsidRPr="00360B2A">
        <w:t>ervices</w:t>
      </w:r>
      <w:r w:rsidR="0020782B" w:rsidRPr="00360B2A">
        <w:t xml:space="preserve"> are</w:t>
      </w:r>
      <w:r w:rsidR="0020782B">
        <w:t xml:space="preserve"> being offered for use by </w:t>
      </w:r>
      <w:r w:rsidR="00781604">
        <w:t>maritime stakeholders</w:t>
      </w:r>
      <w:r w:rsidR="006B10FC">
        <w:rPr>
          <w:rStyle w:val="FootnoteReference"/>
        </w:rPr>
        <w:footnoteReference w:id="3"/>
      </w:r>
      <w:r w:rsidR="00214A84">
        <w:t>.</w:t>
      </w:r>
    </w:p>
    <w:p w14:paraId="61FCBDBC" w14:textId="3AE79F9C" w:rsidR="001B7940" w:rsidRPr="00405755" w:rsidRDefault="00A326AC" w:rsidP="001B7940">
      <w:pPr>
        <w:pStyle w:val="Noting"/>
        <w:rPr>
          <w:b/>
        </w:rPr>
      </w:pPr>
      <w:r>
        <w:rPr>
          <w:b/>
        </w:rPr>
        <w:t>ADOPTS</w:t>
      </w:r>
      <w:r w:rsidR="00B9146E" w:rsidRPr="00B9146E">
        <w:t xml:space="preserve"> the </w:t>
      </w:r>
      <w:r w:rsidRPr="00B9146E">
        <w:t xml:space="preserve">Recommendation </w:t>
      </w:r>
      <w:r w:rsidR="008D16C2" w:rsidRPr="00B9146E">
        <w:t>on</w:t>
      </w:r>
      <w:r w:rsidR="00214A84" w:rsidRPr="00B33978">
        <w:rPr>
          <w:iCs/>
        </w:rPr>
        <w:t xml:space="preserve"> provision of </w:t>
      </w:r>
      <w:r w:rsidR="00214A84" w:rsidRPr="00214A84">
        <w:rPr>
          <w:iCs/>
        </w:rPr>
        <w:t xml:space="preserve">GNSS </w:t>
      </w:r>
      <w:r w:rsidR="00214A84" w:rsidRPr="00B33978">
        <w:rPr>
          <w:iCs/>
        </w:rPr>
        <w:t>augmentation services for maritime navigation applications</w:t>
      </w:r>
      <w:r w:rsidRPr="00A326AC">
        <w:t xml:space="preserve">, </w:t>
      </w:r>
      <w:r w:rsidR="007319A9">
        <w:t>as described below</w:t>
      </w:r>
      <w:r w:rsidR="001B7940" w:rsidRPr="00405755">
        <w:t>,</w:t>
      </w:r>
      <w:r w:rsidR="007319A9">
        <w:t xml:space="preserve"> which will enable </w:t>
      </w:r>
      <w:r w:rsidR="009138EF">
        <w:t xml:space="preserve">GNSS augmentation </w:t>
      </w:r>
      <w:r w:rsidR="007319A9">
        <w:t>service providers to formally declare and capture their service offering</w:t>
      </w:r>
      <w:r w:rsidR="00214A84">
        <w:t>.</w:t>
      </w:r>
    </w:p>
    <w:p w14:paraId="3807B129" w14:textId="36BD37F0" w:rsidR="00F714FC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="00214A84">
        <w:t xml:space="preserve">IALA </w:t>
      </w:r>
      <w:r w:rsidRPr="00A326AC">
        <w:t>Member</w:t>
      </w:r>
      <w:r w:rsidR="007319A9">
        <w:t xml:space="preserve">s and GNSS </w:t>
      </w:r>
      <w:r w:rsidR="00214A84">
        <w:t xml:space="preserve">augmentation </w:t>
      </w:r>
      <w:r w:rsidR="007319A9">
        <w:t>service providers</w:t>
      </w:r>
      <w:r w:rsidRPr="00A326AC">
        <w:t xml:space="preserve"> worldwide</w:t>
      </w:r>
      <w:r w:rsidR="00F714FC">
        <w:t xml:space="preserve"> to support this Recommendation</w:t>
      </w:r>
      <w:r w:rsidR="00214A84">
        <w:t>.</w:t>
      </w:r>
    </w:p>
    <w:p w14:paraId="1A243FE6" w14:textId="5F10F2AE" w:rsidR="00D61735" w:rsidRDefault="00B9146E" w:rsidP="00617F86">
      <w:pPr>
        <w:pStyle w:val="Noting"/>
      </w:pPr>
      <w:r>
        <w:rPr>
          <w:b/>
        </w:rPr>
        <w:t>RECOMMENDS</w:t>
      </w:r>
      <w:r>
        <w:t xml:space="preserve"> </w:t>
      </w:r>
      <w:r w:rsidR="005A5370" w:rsidRPr="00460028">
        <w:t xml:space="preserve">National </w:t>
      </w:r>
      <w:r w:rsidR="005A5370">
        <w:t>m</w:t>
      </w:r>
      <w:r w:rsidR="005A5370" w:rsidRPr="00460028">
        <w:t xml:space="preserve">embers and other appropriate </w:t>
      </w:r>
      <w:r w:rsidR="00214A84">
        <w:t>a</w:t>
      </w:r>
      <w:r w:rsidR="00214A84" w:rsidRPr="00460028">
        <w:t>uthorities</w:t>
      </w:r>
      <w:r w:rsidR="00086B29">
        <w:t>/</w:t>
      </w:r>
      <w:r w:rsidR="00214A84">
        <w:t>organisations</w:t>
      </w:r>
      <w:r w:rsidR="00214A84" w:rsidRPr="00460028">
        <w:t xml:space="preserve"> </w:t>
      </w:r>
      <w:r w:rsidR="005A5370" w:rsidRPr="00460028">
        <w:t xml:space="preserve">providing </w:t>
      </w:r>
      <w:r w:rsidR="000F1137">
        <w:t>GNSS augmentation</w:t>
      </w:r>
      <w:r w:rsidR="005A5370">
        <w:t xml:space="preserve"> services </w:t>
      </w:r>
      <w:r w:rsidR="00044E9C">
        <w:t xml:space="preserve">to </w:t>
      </w:r>
      <w:r w:rsidR="00F714FC">
        <w:t xml:space="preserve">submit a formal declaration of their service </w:t>
      </w:r>
      <w:r w:rsidR="00B94B1C">
        <w:t xml:space="preserve">as </w:t>
      </w:r>
      <w:r w:rsidR="00F61EF1">
        <w:t xml:space="preserve">being </w:t>
      </w:r>
      <w:r w:rsidR="00B94B1C">
        <w:t xml:space="preserve">adequate for maritime </w:t>
      </w:r>
      <w:r w:rsidR="004968A6">
        <w:t>n</w:t>
      </w:r>
      <w:r w:rsidR="00B85938">
        <w:t xml:space="preserve">avigation </w:t>
      </w:r>
      <w:r w:rsidR="00F714FC">
        <w:t>for collation</w:t>
      </w:r>
      <w:r w:rsidR="00C04217">
        <w:t xml:space="preserve"> (</w:t>
      </w:r>
      <w:r w:rsidR="00F714FC">
        <w:t xml:space="preserve">in the </w:t>
      </w:r>
      <w:r w:rsidR="00F6376B">
        <w:t xml:space="preserve">format of the </w:t>
      </w:r>
      <w:r w:rsidR="00F714FC">
        <w:t>Annex of this Recommendation</w:t>
      </w:r>
      <w:r w:rsidR="00C04217">
        <w:t>); a</w:t>
      </w:r>
      <w:r w:rsidR="00774603">
        <w:t>nd</w:t>
      </w:r>
      <w:r w:rsidR="00240FA7">
        <w:t xml:space="preserve"> to update the information provided when any changes</w:t>
      </w:r>
      <w:r w:rsidR="00617F86">
        <w:t xml:space="preserve"> occur that modify the characteristics of the service and/or </w:t>
      </w:r>
      <w:r w:rsidR="00240FA7">
        <w:t xml:space="preserve">require mariners to update their </w:t>
      </w:r>
      <w:r w:rsidR="00617F86">
        <w:t>equipment.</w:t>
      </w:r>
    </w:p>
    <w:p w14:paraId="0B538F28" w14:textId="77777777" w:rsidR="00D61735" w:rsidRDefault="00D61735">
      <w:pPr>
        <w:spacing w:after="200" w:line="276" w:lineRule="auto"/>
        <w:rPr>
          <w:rFonts w:eastAsia="Times New Roman" w:cs="Arial"/>
          <w:sz w:val="24"/>
          <w:szCs w:val="24"/>
        </w:rPr>
      </w:pPr>
      <w:r>
        <w:br w:type="page"/>
      </w:r>
    </w:p>
    <w:p w14:paraId="0E1EBDDC" w14:textId="77777777" w:rsidR="00240FA7" w:rsidRDefault="00240FA7" w:rsidP="00617F86">
      <w:pPr>
        <w:pStyle w:val="Noting"/>
      </w:pPr>
    </w:p>
    <w:p w14:paraId="767EE7A4" w14:textId="77777777" w:rsidR="00214A84" w:rsidRDefault="00044E9C" w:rsidP="001B7940">
      <w:pPr>
        <w:pStyle w:val="Noting"/>
      </w:pPr>
      <w:r>
        <w:rPr>
          <w:b/>
        </w:rPr>
        <w:t>REQUESTS</w:t>
      </w:r>
      <w:r w:rsidR="00214A84">
        <w:rPr>
          <w:b/>
        </w:rPr>
        <w:t>:</w:t>
      </w:r>
      <w:r>
        <w:t xml:space="preserve"> </w:t>
      </w:r>
    </w:p>
    <w:p w14:paraId="7BB41166" w14:textId="09615823" w:rsidR="00360B2A" w:rsidRDefault="00044E9C" w:rsidP="00B33978">
      <w:pPr>
        <w:pStyle w:val="List1-recommendation"/>
        <w:numPr>
          <w:ilvl w:val="0"/>
          <w:numId w:val="44"/>
        </w:numPr>
      </w:pPr>
      <w:r w:rsidRPr="00A326AC">
        <w:t xml:space="preserve">the </w:t>
      </w:r>
      <w:r w:rsidRPr="00B33978">
        <w:t xml:space="preserve">IALA Secretariat </w:t>
      </w:r>
      <w:r w:rsidRPr="0084494D">
        <w:t xml:space="preserve">to maintain the register of GNSS augmentation services on the IALA website as a living </w:t>
      </w:r>
      <w:r w:rsidR="00360B2A">
        <w:t>document.</w:t>
      </w:r>
    </w:p>
    <w:p w14:paraId="460C74C2" w14:textId="6E76427F" w:rsidR="00A326AC" w:rsidRPr="00A326AC" w:rsidRDefault="00A326AC" w:rsidP="00B33978">
      <w:pPr>
        <w:pStyle w:val="List1-recommendation"/>
        <w:numPr>
          <w:ilvl w:val="0"/>
          <w:numId w:val="37"/>
        </w:numPr>
      </w:pPr>
      <w:r w:rsidRPr="00A326AC">
        <w:t xml:space="preserve">the </w:t>
      </w:r>
      <w:r w:rsidR="00E714E1" w:rsidRPr="00B33978">
        <w:t xml:space="preserve">IALA </w:t>
      </w:r>
      <w:r w:rsidR="007319A9" w:rsidRPr="00B33978">
        <w:t>Engineering and Sustainability Committee (ENG)</w:t>
      </w:r>
      <w:r w:rsidR="00F631CA" w:rsidRPr="00B33978">
        <w:t>,</w:t>
      </w:r>
      <w:r w:rsidR="00B9146E" w:rsidRPr="00B33978">
        <w:t xml:space="preserve"> or such other committee as the Council may direct</w:t>
      </w:r>
      <w:r w:rsidR="00F631CA" w:rsidRPr="00B33978">
        <w:t>,</w:t>
      </w:r>
      <w:r w:rsidRPr="00A326AC">
        <w:t xml:space="preserve"> to keep the Recommendation under review and to propose amendments</w:t>
      </w:r>
      <w:r w:rsidR="007805F9">
        <w:t>,</w:t>
      </w:r>
      <w:r w:rsidRPr="00A326AC">
        <w:t xml:space="preserve"> as necessar</w:t>
      </w:r>
      <w:r>
        <w:t>y</w:t>
      </w:r>
      <w:r w:rsidR="00320A41">
        <w:t>.</w:t>
      </w:r>
    </w:p>
    <w:bookmarkEnd w:id="0"/>
    <w:p w14:paraId="66E8164F" w14:textId="77777777" w:rsidR="0044753A" w:rsidRDefault="0044753A" w:rsidP="00E93C3D">
      <w:pPr>
        <w:pStyle w:val="Lista-recommendationtext"/>
      </w:pPr>
    </w:p>
    <w:p w14:paraId="70ACBAC0" w14:textId="77777777" w:rsidR="00D90D37" w:rsidRDefault="00D90D37">
      <w:pPr>
        <w:spacing w:after="200" w:line="276" w:lineRule="auto"/>
        <w:rPr>
          <w:sz w:val="22"/>
        </w:rPr>
      </w:pPr>
      <w:r>
        <w:br w:type="page"/>
      </w:r>
    </w:p>
    <w:p w14:paraId="2D8540BA" w14:textId="77777777" w:rsidR="00D90D37" w:rsidRDefault="00D90D37" w:rsidP="00E93C3D">
      <w:pPr>
        <w:pStyle w:val="Lista-recommendationtext"/>
      </w:pPr>
    </w:p>
    <w:p w14:paraId="6C10E57A" w14:textId="77777777" w:rsidR="003F0991" w:rsidRDefault="000A54EB" w:rsidP="0003661E">
      <w:pPr>
        <w:pStyle w:val="Annex"/>
      </w:pPr>
      <w:r>
        <w:t>Introduction</w:t>
      </w:r>
    </w:p>
    <w:p w14:paraId="5F406537" w14:textId="0630C9A9" w:rsidR="003F0991" w:rsidRDefault="00C04217" w:rsidP="00B33978">
      <w:pPr>
        <w:pStyle w:val="BodyText"/>
        <w:jc w:val="both"/>
      </w:pPr>
      <w:r>
        <w:t>M</w:t>
      </w:r>
      <w:r w:rsidR="003F0991">
        <w:t>ariners</w:t>
      </w:r>
      <w:r w:rsidR="002639CB">
        <w:t xml:space="preserve"> are able to receive a number of </w:t>
      </w:r>
      <w:r w:rsidR="000A54EB" w:rsidRPr="000A54EB">
        <w:t>GNSS augmentation</w:t>
      </w:r>
      <w:r w:rsidR="002639CB">
        <w:t xml:space="preserve"> </w:t>
      </w:r>
      <w:r w:rsidR="00475735">
        <w:t>s</w:t>
      </w:r>
      <w:r w:rsidR="009260B0">
        <w:t>ignals</w:t>
      </w:r>
      <w:r w:rsidR="002639CB">
        <w:t xml:space="preserve">, including some that may not be </w:t>
      </w:r>
      <w:r w:rsidR="003F0991">
        <w:t>provided</w:t>
      </w:r>
      <w:r w:rsidR="002639CB">
        <w:t xml:space="preserve"> for maritime use.  It is recommended that service providers </w:t>
      </w:r>
      <w:r w:rsidR="003F0991">
        <w:t>offering</w:t>
      </w:r>
      <w:r w:rsidR="002639CB">
        <w:t xml:space="preserve"> </w:t>
      </w:r>
      <w:r w:rsidR="00CF7064">
        <w:t xml:space="preserve">services </w:t>
      </w:r>
      <w:r w:rsidR="00DB04E2">
        <w:t>in line with maritime specifications or requirements</w:t>
      </w:r>
      <w:r w:rsidR="003F0991">
        <w:t>, provide a declaration to maritime</w:t>
      </w:r>
      <w:r w:rsidR="00A35F97">
        <w:t xml:space="preserve"> </w:t>
      </w:r>
      <w:r w:rsidR="00CF7064">
        <w:t>stakeholders</w:t>
      </w:r>
      <w:r w:rsidR="00DB04E2">
        <w:t xml:space="preserve"> confirming the service to be expected</w:t>
      </w:r>
      <w:r w:rsidR="005B4089">
        <w:t>.</w:t>
      </w:r>
      <w:r w:rsidR="003F0991">
        <w:t xml:space="preserve">  </w:t>
      </w:r>
    </w:p>
    <w:p w14:paraId="4477DE66" w14:textId="77777777" w:rsidR="002639CB" w:rsidRDefault="00E00E87" w:rsidP="00B33978">
      <w:pPr>
        <w:pStyle w:val="BodyText"/>
        <w:jc w:val="both"/>
      </w:pPr>
      <w:r>
        <w:t xml:space="preserve">Considering </w:t>
      </w:r>
      <w:r w:rsidR="003F0991">
        <w:t>the type of information required</w:t>
      </w:r>
      <w:r w:rsidR="00D553C9">
        <w:t>,</w:t>
      </w:r>
      <w:r w:rsidR="00F52520">
        <w:t xml:space="preserve"> </w:t>
      </w:r>
      <w:r w:rsidR="003F0991">
        <w:t>a simple pro-forma template can be used to convey key information about the service</w:t>
      </w:r>
      <w:r w:rsidR="00C04217">
        <w:t>.</w:t>
      </w:r>
      <w:r>
        <w:t xml:space="preserve"> </w:t>
      </w:r>
      <w:r w:rsidR="003F0991">
        <w:t>Submitted declarations will be added to the</w:t>
      </w:r>
      <w:r w:rsidR="00456F45">
        <w:t xml:space="preserve"> IALA </w:t>
      </w:r>
      <w:r w:rsidR="00C04217">
        <w:t xml:space="preserve">website </w:t>
      </w:r>
      <w:r w:rsidR="00D93FEF">
        <w:t>along</w:t>
      </w:r>
      <w:r w:rsidR="00456F45">
        <w:t xml:space="preserve"> with the list of IALA beacons stations </w:t>
      </w:r>
      <w:r w:rsidR="003F0991">
        <w:t xml:space="preserve">for all maritime stakeholders to refer to. </w:t>
      </w:r>
    </w:p>
    <w:p w14:paraId="459BCCB7" w14:textId="77777777" w:rsidR="009D3375" w:rsidRDefault="009D3375" w:rsidP="00600E75">
      <w:pPr>
        <w:pStyle w:val="BodyText"/>
        <w:jc w:val="both"/>
      </w:pPr>
      <w:r w:rsidRPr="00941C18">
        <w:t xml:space="preserve">It is noted that </w:t>
      </w:r>
      <w:r w:rsidRPr="0084494D">
        <w:t xml:space="preserve">Administrations providing DGNSS services in the frequency band 283.5-325 </w:t>
      </w:r>
      <w:proofErr w:type="spellStart"/>
      <w:r w:rsidRPr="0084494D">
        <w:t>K</w:t>
      </w:r>
      <w:r w:rsidR="00C04217">
        <w:t>H</w:t>
      </w:r>
      <w:r w:rsidRPr="0084494D">
        <w:t>z</w:t>
      </w:r>
      <w:proofErr w:type="spellEnd"/>
      <w:r w:rsidRPr="0084494D">
        <w:t xml:space="preserve"> are already encouraged to publish service descriptions, including coverage predictions and system performance statistics</w:t>
      </w:r>
      <w:r w:rsidR="00F60B75">
        <w:t xml:space="preserve">, under </w:t>
      </w:r>
      <w:r w:rsidR="00F60B75" w:rsidRPr="00941C18">
        <w:t>IALA Guideline G-1112</w:t>
      </w:r>
      <w:r w:rsidRPr="0084494D">
        <w:t xml:space="preserve">. </w:t>
      </w:r>
    </w:p>
    <w:p w14:paraId="0C020E92" w14:textId="77777777" w:rsidR="007805F9" w:rsidRPr="0084494D" w:rsidRDefault="007805F9" w:rsidP="00B33978">
      <w:pPr>
        <w:pStyle w:val="BodyText"/>
        <w:jc w:val="both"/>
      </w:pPr>
    </w:p>
    <w:p w14:paraId="05096446" w14:textId="77777777" w:rsidR="000A54EB" w:rsidRPr="00214A84" w:rsidRDefault="002639CB" w:rsidP="00B33978">
      <w:pPr>
        <w:pStyle w:val="Annex"/>
        <w:numPr>
          <w:ilvl w:val="1"/>
          <w:numId w:val="1"/>
        </w:numPr>
        <w:ind w:left="709" w:hanging="709"/>
        <w:rPr>
          <w:iCs/>
        </w:rPr>
      </w:pPr>
      <w:r w:rsidRPr="00B33978">
        <w:rPr>
          <w:i w:val="0"/>
          <w:iCs/>
        </w:rPr>
        <w:t>Service provider considerations</w:t>
      </w:r>
    </w:p>
    <w:p w14:paraId="54587219" w14:textId="77777777" w:rsidR="000A54EB" w:rsidRDefault="0029601F" w:rsidP="00B33978">
      <w:pPr>
        <w:pStyle w:val="BodyText"/>
      </w:pPr>
      <w:r>
        <w:t xml:space="preserve">IALA </w:t>
      </w:r>
      <w:r w:rsidR="00E00E87">
        <w:t xml:space="preserve">Recommends that </w:t>
      </w:r>
      <w:r w:rsidR="000A54EB">
        <w:t xml:space="preserve">GNSS augmentation service providers </w:t>
      </w:r>
      <w:r w:rsidR="00F52520">
        <w:t xml:space="preserve">make available </w:t>
      </w:r>
      <w:r w:rsidR="002639CB">
        <w:t>the following</w:t>
      </w:r>
      <w:r w:rsidR="003F0991">
        <w:t xml:space="preserve"> information</w:t>
      </w:r>
      <w:r w:rsidR="002639CB">
        <w:t>:</w:t>
      </w:r>
    </w:p>
    <w:p w14:paraId="601E0A6A" w14:textId="28214C96" w:rsidR="003F0991" w:rsidRDefault="003F0991" w:rsidP="00B33978">
      <w:pPr>
        <w:pStyle w:val="Bullet1-recommendation"/>
        <w:ind w:left="426" w:hanging="426"/>
      </w:pPr>
      <w:r>
        <w:t>A description of the service being offered</w:t>
      </w:r>
      <w:r w:rsidR="00717C83" w:rsidDel="001D54D2">
        <w:t>;</w:t>
      </w:r>
    </w:p>
    <w:p w14:paraId="7B825C78" w14:textId="515CBB7F" w:rsidR="000A54EB" w:rsidRDefault="0029601F" w:rsidP="00B33978">
      <w:pPr>
        <w:pStyle w:val="Bullet1-recommendation"/>
        <w:ind w:left="426" w:hanging="426"/>
      </w:pPr>
      <w:r>
        <w:t xml:space="preserve">Confirmation </w:t>
      </w:r>
      <w:r w:rsidR="000A54EB">
        <w:t>that the service offered is operational</w:t>
      </w:r>
      <w:r w:rsidR="00D93FEF">
        <w:t xml:space="preserve">, </w:t>
      </w:r>
      <w:r w:rsidR="002A0D5B">
        <w:t>and</w:t>
      </w:r>
      <w:r w:rsidR="000A54EB">
        <w:t xml:space="preserve"> available</w:t>
      </w:r>
      <w:r w:rsidR="00D93FEF">
        <w:t xml:space="preserve"> </w:t>
      </w:r>
      <w:r w:rsidR="000A54EB">
        <w:t xml:space="preserve">for use by </w:t>
      </w:r>
      <w:r>
        <w:t>maritime stakeholders</w:t>
      </w:r>
      <w:r w:rsidR="004E61FD" w:rsidDel="001D54D2">
        <w:t>;</w:t>
      </w:r>
    </w:p>
    <w:p w14:paraId="5322713C" w14:textId="18F567F9" w:rsidR="002A0D5B" w:rsidRPr="00385109" w:rsidRDefault="002A0D5B" w:rsidP="00B33978">
      <w:pPr>
        <w:pStyle w:val="Bullet1-recommendation"/>
        <w:ind w:left="426" w:hanging="426"/>
      </w:pPr>
      <w:r w:rsidRPr="00385109">
        <w:t xml:space="preserve">Confirmation that the service </w:t>
      </w:r>
      <w:r w:rsidR="00D76C09" w:rsidRPr="00385109">
        <w:t>will</w:t>
      </w:r>
      <w:r w:rsidRPr="00385109">
        <w:t xml:space="preserve"> be provided </w:t>
      </w:r>
      <w:r w:rsidR="004F2188" w:rsidRPr="00385109">
        <w:t>continuously</w:t>
      </w:r>
      <w:r w:rsidRPr="00385109">
        <w:t xml:space="preserve"> until further notice</w:t>
      </w:r>
      <w:r w:rsidR="004E61FD" w:rsidRPr="00385109" w:rsidDel="001D54D2">
        <w:t>;</w:t>
      </w:r>
    </w:p>
    <w:p w14:paraId="6B5EFE8F" w14:textId="7DC3C2D0" w:rsidR="00240FA7" w:rsidRDefault="0029601F" w:rsidP="00B33978">
      <w:pPr>
        <w:pStyle w:val="Bullet1-recommendation"/>
        <w:ind w:left="426" w:hanging="426"/>
      </w:pPr>
      <w:r>
        <w:t>Confirmation</w:t>
      </w:r>
      <w:r w:rsidR="00B94B1C">
        <w:t xml:space="preserve"> </w:t>
      </w:r>
      <w:r w:rsidR="000A54EB">
        <w:t xml:space="preserve">that any future changes </w:t>
      </w:r>
      <w:r w:rsidR="00B94B1C">
        <w:t xml:space="preserve">in the GNSS </w:t>
      </w:r>
      <w:r w:rsidR="00885D11">
        <w:t>a</w:t>
      </w:r>
      <w:r w:rsidR="00B94B1C">
        <w:t xml:space="preserve">ugmentation service </w:t>
      </w:r>
      <w:r w:rsidR="009F3D3C">
        <w:t xml:space="preserve">should not affect legacy users of the </w:t>
      </w:r>
      <w:r w:rsidR="00D0108F">
        <w:t>service</w:t>
      </w:r>
      <w:r w:rsidR="004E61FD" w:rsidDel="001D54D2">
        <w:t>;</w:t>
      </w:r>
    </w:p>
    <w:p w14:paraId="3658A624" w14:textId="40B2E98B" w:rsidR="004E61FD" w:rsidRPr="00385109" w:rsidRDefault="00774603" w:rsidP="00B33978">
      <w:pPr>
        <w:pStyle w:val="Bullet1-recommendation"/>
        <w:ind w:left="426" w:hanging="426"/>
        <w:rPr>
          <w:rStyle w:val="CommentReference"/>
          <w:sz w:val="24"/>
          <w:szCs w:val="24"/>
        </w:rPr>
      </w:pPr>
      <w:r w:rsidRPr="00D93FEF">
        <w:t xml:space="preserve">Expected or planned changes </w:t>
      </w:r>
      <w:r w:rsidR="004E61FD">
        <w:t>to</w:t>
      </w:r>
      <w:r w:rsidR="004E61FD" w:rsidRPr="00D93FEF">
        <w:t xml:space="preserve"> </w:t>
      </w:r>
      <w:r w:rsidRPr="00D93FEF">
        <w:t xml:space="preserve">the </w:t>
      </w:r>
      <w:r w:rsidR="004E61FD" w:rsidRPr="00D93FEF">
        <w:t xml:space="preserve">services </w:t>
      </w:r>
      <w:r w:rsidRPr="00D93FEF">
        <w:t xml:space="preserve">provided </w:t>
      </w:r>
      <w:r w:rsidR="004E61FD">
        <w:t xml:space="preserve">are to be notified to </w:t>
      </w:r>
      <w:r w:rsidR="00D93FEF" w:rsidRPr="002A0D5B">
        <w:t xml:space="preserve">maritime stakeholders </w:t>
      </w:r>
      <w:r w:rsidR="004E61FD">
        <w:t>in advance (</w:t>
      </w:r>
      <w:r w:rsidRPr="002A0D5B">
        <w:t>two years</w:t>
      </w:r>
      <w:r w:rsidR="004E61FD">
        <w:t xml:space="preserve"> notice is recommended</w:t>
      </w:r>
      <w:r w:rsidR="00D93FEF" w:rsidRPr="00D93FEF">
        <w:rPr>
          <w:rStyle w:val="CommentReference"/>
          <w:sz w:val="24"/>
          <w:szCs w:val="24"/>
        </w:rPr>
        <w:t xml:space="preserve"> whenever possible</w:t>
      </w:r>
      <w:r w:rsidR="004E61FD">
        <w:rPr>
          <w:rStyle w:val="CommentReference"/>
          <w:sz w:val="24"/>
          <w:szCs w:val="24"/>
        </w:rPr>
        <w:t>);</w:t>
      </w:r>
    </w:p>
    <w:p w14:paraId="01EA8607" w14:textId="2F977675" w:rsidR="003F0991" w:rsidRDefault="00F52520" w:rsidP="00B33978">
      <w:pPr>
        <w:pStyle w:val="Bullet1-recommendation"/>
        <w:ind w:left="426" w:hanging="426"/>
      </w:pPr>
      <w:r>
        <w:t>I</w:t>
      </w:r>
      <w:r w:rsidR="003F0991">
        <w:t>dentification</w:t>
      </w:r>
      <w:r w:rsidR="00774603">
        <w:t xml:space="preserve"> and contact details</w:t>
      </w:r>
      <w:r w:rsidR="003F0991">
        <w:t xml:space="preserve"> of the </w:t>
      </w:r>
      <w:r w:rsidR="00B94B1C">
        <w:t xml:space="preserve">GNSS augmentation </w:t>
      </w:r>
      <w:r w:rsidR="003F0991">
        <w:t>service provider</w:t>
      </w:r>
      <w:r w:rsidR="003F0991" w:rsidDel="001D54D2">
        <w:t>;</w:t>
      </w:r>
      <w:r w:rsidR="00774603">
        <w:t xml:space="preserve"> </w:t>
      </w:r>
    </w:p>
    <w:p w14:paraId="1D2470F2" w14:textId="18B5026F" w:rsidR="009D3375" w:rsidRDefault="009D3375" w:rsidP="00B33978">
      <w:pPr>
        <w:pStyle w:val="Bullet1-recommendation"/>
        <w:ind w:left="426" w:hanging="426"/>
      </w:pPr>
      <w:r>
        <w:t>A</w:t>
      </w:r>
      <w:r w:rsidR="003F0991">
        <w:t>dvice on where information relating to the service can be found, along with relevant references to standards and specifications that the service complies with</w:t>
      </w:r>
    </w:p>
    <w:p w14:paraId="1A0DA273" w14:textId="77777777" w:rsidR="00D93FEF" w:rsidRDefault="005B4089" w:rsidP="003B0EAE">
      <w:pPr>
        <w:pStyle w:val="Bullet1-recommendation"/>
        <w:ind w:left="426" w:hanging="426"/>
      </w:pPr>
      <w:r>
        <w:t>Any t</w:t>
      </w:r>
      <w:r w:rsidR="00475735">
        <w:t>erms and conditions to access the Service</w:t>
      </w:r>
      <w:r w:rsidR="004E61FD">
        <w:t>.</w:t>
      </w:r>
    </w:p>
    <w:p w14:paraId="4FF7E7AE" w14:textId="77777777" w:rsidR="00A470F9" w:rsidRDefault="00A470F9" w:rsidP="00B33978">
      <w:pPr>
        <w:pStyle w:val="Bullet1-recommendation"/>
        <w:numPr>
          <w:ilvl w:val="0"/>
          <w:numId w:val="0"/>
        </w:numPr>
      </w:pPr>
    </w:p>
    <w:p w14:paraId="181DD88B" w14:textId="77777777" w:rsidR="00D90D37" w:rsidRPr="00B33978" w:rsidRDefault="002639CB" w:rsidP="00B33978">
      <w:pPr>
        <w:pStyle w:val="Annex"/>
        <w:numPr>
          <w:ilvl w:val="1"/>
          <w:numId w:val="1"/>
        </w:numPr>
        <w:ind w:left="709" w:hanging="709"/>
        <w:rPr>
          <w:b w:val="0"/>
          <w:iCs/>
        </w:rPr>
      </w:pPr>
      <w:r w:rsidRPr="00B33978">
        <w:rPr>
          <w:i w:val="0"/>
          <w:iCs/>
        </w:rPr>
        <w:t>Service provision characteristics</w:t>
      </w:r>
    </w:p>
    <w:p w14:paraId="4C08F9E7" w14:textId="77777777" w:rsidR="002639CB" w:rsidRDefault="0029601F" w:rsidP="00B33978">
      <w:pPr>
        <w:pStyle w:val="BodyText"/>
      </w:pPr>
      <w:r>
        <w:t xml:space="preserve">IALA </w:t>
      </w:r>
      <w:r w:rsidR="00E00E87">
        <w:t xml:space="preserve">Recommends that </w:t>
      </w:r>
      <w:r w:rsidR="002639CB">
        <w:t xml:space="preserve">GNSS augmentation service providers should provide </w:t>
      </w:r>
      <w:r w:rsidR="003F0991">
        <w:t>the following specific details relating to the service being offered:</w:t>
      </w:r>
    </w:p>
    <w:p w14:paraId="0F67EF9C" w14:textId="518F05FF" w:rsidR="00717C83" w:rsidRDefault="00717C83" w:rsidP="00B33978">
      <w:pPr>
        <w:pStyle w:val="Bullet1-recommendation"/>
        <w:ind w:left="426" w:hanging="426"/>
      </w:pPr>
      <w:r>
        <w:t>Details of which GNSS and frequencies are supported</w:t>
      </w:r>
      <w:r w:rsidDel="003B0EAE">
        <w:t>;</w:t>
      </w:r>
    </w:p>
    <w:p w14:paraId="215FDB3C" w14:textId="03F91D86" w:rsidR="002639CB" w:rsidRDefault="00385109" w:rsidP="00B33978">
      <w:pPr>
        <w:pStyle w:val="Bullet1-recommendation"/>
        <w:ind w:left="426" w:hanging="426"/>
      </w:pPr>
      <w:r w:rsidDel="003B0EAE">
        <w:t>t</w:t>
      </w:r>
      <w:r>
        <w:t>he geographic</w:t>
      </w:r>
      <w:r w:rsidR="002639CB">
        <w:t xml:space="preserve"> area within which their GNSS augmentation service can be used </w:t>
      </w:r>
      <w:r w:rsidR="00DA3500">
        <w:t>(service area)</w:t>
      </w:r>
      <w:r w:rsidR="005B4089">
        <w:t>;</w:t>
      </w:r>
      <w:r w:rsidR="002639CB" w:rsidDel="003B0EAE">
        <w:t xml:space="preserve"> </w:t>
      </w:r>
    </w:p>
    <w:p w14:paraId="756A6309" w14:textId="11F884EB" w:rsidR="00D90D37" w:rsidRDefault="002754D0" w:rsidP="00B33978">
      <w:pPr>
        <w:pStyle w:val="Bullet1-recommendation"/>
        <w:ind w:left="426" w:hanging="426"/>
      </w:pPr>
      <w:r>
        <w:t>t</w:t>
      </w:r>
      <w:r w:rsidR="002639CB" w:rsidRPr="003B0EAE">
        <w:t>he</w:t>
      </w:r>
      <w:r w:rsidR="002639CB">
        <w:t xml:space="preserve"> expected performance in terms of accuracy, availability, </w:t>
      </w:r>
      <w:r w:rsidR="00062A63">
        <w:t>continuity,</w:t>
      </w:r>
      <w:r w:rsidR="002639CB">
        <w:t xml:space="preserve"> and integrity</w:t>
      </w:r>
      <w:r w:rsidR="00D96987">
        <w:t xml:space="preserve"> </w:t>
      </w:r>
      <w:r w:rsidR="009F3D3C">
        <w:t>along with any applicable performance specifications or requirements (i.e. IMO A.1046)</w:t>
      </w:r>
      <w:r w:rsidR="0021416D">
        <w:rPr>
          <w:rStyle w:val="FootnoteReference"/>
        </w:rPr>
        <w:footnoteReference w:id="4"/>
      </w:r>
      <w:r w:rsidR="00786C8F" w:rsidDel="003B0EAE">
        <w:t xml:space="preserve">; </w:t>
      </w:r>
    </w:p>
    <w:p w14:paraId="298E9F41" w14:textId="3511A6C8" w:rsidR="00630502" w:rsidRDefault="002639CB" w:rsidP="00B33978">
      <w:pPr>
        <w:pStyle w:val="Bullet2-recommendation"/>
      </w:pPr>
      <w:r w:rsidDel="001071D2">
        <w:lastRenderedPageBreak/>
        <w:t>t</w:t>
      </w:r>
      <w:r>
        <w:t xml:space="preserve">he format in which the GNSS augmentation </w:t>
      </w:r>
      <w:r w:rsidR="0056098E">
        <w:t>data</w:t>
      </w:r>
      <w:r>
        <w:t xml:space="preserve"> is provided</w:t>
      </w:r>
      <w:r w:rsidR="003F0991">
        <w:t xml:space="preserve"> </w:t>
      </w:r>
      <w:r w:rsidR="00DA3500">
        <w:t xml:space="preserve">to the maritime stakeholders </w:t>
      </w:r>
      <w:r w:rsidR="003F0991">
        <w:t>and by what method</w:t>
      </w:r>
      <w:r w:rsidR="003F0991" w:rsidDel="001071D2">
        <w:t>;</w:t>
      </w:r>
    </w:p>
    <w:p w14:paraId="5F804ACA" w14:textId="1632160F" w:rsidR="002639CB" w:rsidRDefault="00630502" w:rsidP="00B33978">
      <w:pPr>
        <w:pStyle w:val="Bullet2-recommendation"/>
      </w:pPr>
      <w:r w:rsidDel="001071D2">
        <w:t>t</w:t>
      </w:r>
      <w:r>
        <w:t xml:space="preserve">he format and method used to convey information about </w:t>
      </w:r>
      <w:r w:rsidR="00DA3500">
        <w:t xml:space="preserve">GNSS augmentation </w:t>
      </w:r>
      <w:r>
        <w:t>service outages and planned maintenance periods</w:t>
      </w:r>
      <w:r w:rsidR="004E61FD">
        <w:t>.</w:t>
      </w:r>
      <w:r w:rsidR="003F0991">
        <w:t xml:space="preserve"> </w:t>
      </w:r>
    </w:p>
    <w:p w14:paraId="57C220D7" w14:textId="77777777" w:rsidR="00BD34F5" w:rsidRDefault="00BD34F5">
      <w:pPr>
        <w:spacing w:after="200" w:line="276" w:lineRule="auto"/>
        <w:rPr>
          <w:rFonts w:eastAsia="Times New Roman" w:cs="Arial"/>
          <w:sz w:val="24"/>
          <w:szCs w:val="24"/>
        </w:rPr>
      </w:pPr>
      <w:r>
        <w:rPr>
          <w:rFonts w:cs="Arial"/>
          <w:sz w:val="24"/>
        </w:rPr>
        <w:br w:type="page"/>
      </w:r>
    </w:p>
    <w:p w14:paraId="4D72C2CE" w14:textId="77777777" w:rsidR="003F0991" w:rsidRDefault="006D49DE" w:rsidP="001C70A2">
      <w:pPr>
        <w:pStyle w:val="Annex"/>
      </w:pPr>
      <w:r>
        <w:lastRenderedPageBreak/>
        <w:t xml:space="preserve"> </w:t>
      </w:r>
      <w:r w:rsidR="00BD34F5">
        <w:t>Pro-forma template</w:t>
      </w:r>
    </w:p>
    <w:p w14:paraId="46A8257D" w14:textId="77777777" w:rsidR="00BD34F5" w:rsidRDefault="00BD34F5" w:rsidP="00BD34F5">
      <w:pPr>
        <w:pStyle w:val="ListParagraph"/>
        <w:spacing w:after="120"/>
        <w:ind w:left="927"/>
        <w:contextualSpacing w:val="0"/>
        <w:rPr>
          <w:rFonts w:asciiTheme="minorHAnsi" w:hAnsiTheme="minorHAnsi" w:cs="Arial"/>
          <w:kern w:val="0"/>
          <w:sz w:val="24"/>
          <w:lang w:val="en-GB"/>
        </w:rPr>
      </w:pPr>
    </w:p>
    <w:p w14:paraId="3BB2FF48" w14:textId="77777777" w:rsidR="00BD34F5" w:rsidRDefault="00BD34F5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Date:</w:t>
      </w:r>
      <w:r w:rsidR="00C835DA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710069594"/>
          <w:placeholder>
            <w:docPart w:val="DefaultPlaceholder_-1854013438"/>
          </w:placeholder>
          <w:showingPlcHdr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="00915F02" w:rsidRPr="00385109">
            <w:rPr>
              <w:rStyle w:val="PlaceholderText"/>
              <w:lang w:val="en-GB"/>
            </w:rPr>
            <w:t>Click or tap to enter a date.</w:t>
          </w:r>
        </w:sdtContent>
      </w:sdt>
      <w:r>
        <w:rPr>
          <w:rFonts w:asciiTheme="minorHAnsi" w:hAnsiTheme="minorHAnsi" w:cs="Arial"/>
          <w:kern w:val="0"/>
          <w:sz w:val="24"/>
          <w:lang w:val="en-GB"/>
        </w:rPr>
        <w:tab/>
      </w:r>
      <w:r>
        <w:rPr>
          <w:rFonts w:asciiTheme="minorHAnsi" w:hAnsiTheme="minorHAnsi" w:cs="Arial"/>
          <w:kern w:val="0"/>
          <w:sz w:val="24"/>
          <w:lang w:val="en-GB"/>
        </w:rPr>
        <w:tab/>
      </w:r>
      <w:r w:rsidR="00915F02">
        <w:rPr>
          <w:rFonts w:asciiTheme="minorHAnsi" w:hAnsiTheme="minorHAnsi" w:cs="Arial"/>
          <w:kern w:val="0"/>
          <w:sz w:val="24"/>
          <w:lang w:val="en-GB"/>
        </w:rPr>
        <w:t xml:space="preserve">     </w:t>
      </w:r>
      <w:r>
        <w:rPr>
          <w:rFonts w:asciiTheme="minorHAnsi" w:hAnsiTheme="minorHAnsi" w:cs="Arial"/>
          <w:kern w:val="0"/>
          <w:sz w:val="24"/>
          <w:lang w:val="en-GB"/>
        </w:rPr>
        <w:t>Service name:</w:t>
      </w:r>
      <w:r w:rsidR="0003661E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1734535735"/>
          <w:placeholder>
            <w:docPart w:val="DefaultPlaceholder_-1854013440"/>
          </w:placeholder>
          <w:showingPlcHdr/>
        </w:sdtPr>
        <w:sdtEndPr/>
        <w:sdtContent>
          <w:r w:rsidR="00915F02" w:rsidRPr="00385109">
            <w:rPr>
              <w:rStyle w:val="PlaceholderText"/>
              <w:lang w:val="en-GB"/>
            </w:rPr>
            <w:t>Click or tap here to enter text.</w:t>
          </w:r>
        </w:sdtContent>
      </w:sdt>
    </w:p>
    <w:p w14:paraId="5CF842F3" w14:textId="77777777" w:rsidR="000B564F" w:rsidRDefault="000B564F" w:rsidP="000B564F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</w:p>
    <w:p w14:paraId="3B2D3D4B" w14:textId="77777777" w:rsidR="000B564F" w:rsidRDefault="000B564F" w:rsidP="000B564F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Brief Service Description: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1066178367"/>
          <w:placeholder>
            <w:docPart w:val="C3A6BD2950E24E8DA2542CD3D198B8F6"/>
          </w:placeholder>
          <w:showingPlcHdr/>
        </w:sdtPr>
        <w:sdtEndPr/>
        <w:sdtContent>
          <w:r w:rsidRPr="00385109">
            <w:rPr>
              <w:rStyle w:val="PlaceholderText"/>
              <w:lang w:val="en-GB"/>
            </w:rPr>
            <w:t>Click or tap here to enter text.</w:t>
          </w:r>
        </w:sdtContent>
      </w:sdt>
    </w:p>
    <w:p w14:paraId="519537FE" w14:textId="77777777" w:rsidR="0041602D" w:rsidRDefault="0041602D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</w:p>
    <w:p w14:paraId="6491EBA1" w14:textId="77777777" w:rsidR="0041602D" w:rsidRPr="0041602D" w:rsidRDefault="0041602D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b/>
          <w:kern w:val="0"/>
          <w:sz w:val="24"/>
          <w:u w:val="single"/>
          <w:lang w:val="en-GB"/>
        </w:rPr>
      </w:pPr>
      <w:r w:rsidRPr="0041602D">
        <w:rPr>
          <w:rFonts w:asciiTheme="minorHAnsi" w:hAnsiTheme="minorHAnsi" w:cs="Arial"/>
          <w:b/>
          <w:kern w:val="0"/>
          <w:sz w:val="24"/>
          <w:u w:val="single"/>
          <w:lang w:val="en-GB"/>
        </w:rPr>
        <w:t>Service Provider aspects</w:t>
      </w:r>
    </w:p>
    <w:p w14:paraId="4D096FF5" w14:textId="77777777" w:rsidR="000B564F" w:rsidRDefault="00915F02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Service provide</w:t>
      </w:r>
      <w:r w:rsidR="000B564F">
        <w:rPr>
          <w:rFonts w:asciiTheme="minorHAnsi" w:hAnsiTheme="minorHAnsi" w:cs="Arial"/>
          <w:kern w:val="0"/>
          <w:sz w:val="24"/>
          <w:lang w:val="en-GB"/>
        </w:rPr>
        <w:t>r Name</w:t>
      </w:r>
      <w:r>
        <w:rPr>
          <w:rFonts w:asciiTheme="minorHAnsi" w:hAnsiTheme="minorHAnsi" w:cs="Arial"/>
          <w:kern w:val="0"/>
          <w:sz w:val="24"/>
          <w:lang w:val="en-GB"/>
        </w:rPr>
        <w:t xml:space="preserve">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556671037"/>
          <w:placeholder>
            <w:docPart w:val="DefaultPlaceholder_-1854013440"/>
          </w:placeholder>
          <w:showingPlcHdr/>
        </w:sdtPr>
        <w:sdtEndPr/>
        <w:sdtContent>
          <w:r w:rsidRPr="00385109">
            <w:rPr>
              <w:rStyle w:val="PlaceholderText"/>
              <w:lang w:val="en-GB"/>
            </w:rPr>
            <w:t>Click or tap here to enter text.</w:t>
          </w:r>
        </w:sdtContent>
      </w:sdt>
      <w:r>
        <w:rPr>
          <w:rFonts w:asciiTheme="minorHAnsi" w:hAnsiTheme="minorHAnsi" w:cs="Arial"/>
          <w:kern w:val="0"/>
          <w:sz w:val="24"/>
          <w:lang w:val="en-GB"/>
        </w:rPr>
        <w:tab/>
        <w:t xml:space="preserve">     </w:t>
      </w:r>
    </w:p>
    <w:p w14:paraId="7E18D621" w14:textId="77777777" w:rsidR="000B564F" w:rsidRDefault="000B564F" w:rsidP="000B564F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Service provider Address: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1964192812"/>
          <w:placeholder>
            <w:docPart w:val="BFC888E5FDD1442F865F10415F595B19"/>
          </w:placeholder>
          <w:showingPlcHdr/>
        </w:sdtPr>
        <w:sdtEndPr/>
        <w:sdtContent>
          <w:r w:rsidRPr="00385109">
            <w:rPr>
              <w:rStyle w:val="PlaceholderText"/>
              <w:lang w:val="en-GB"/>
            </w:rPr>
            <w:t>Click or tap here to enter text.</w:t>
          </w:r>
        </w:sdtContent>
      </w:sdt>
    </w:p>
    <w:p w14:paraId="19DB9ECF" w14:textId="77777777" w:rsidR="000B564F" w:rsidRDefault="00915F02" w:rsidP="000B564F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Contact number: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2020424990"/>
          <w:placeholder>
            <w:docPart w:val="DefaultPlaceholder_-1854013440"/>
          </w:placeholder>
          <w:showingPlcHdr/>
        </w:sdtPr>
        <w:sdtEndPr/>
        <w:sdtContent>
          <w:r w:rsidRPr="00385109">
            <w:rPr>
              <w:rStyle w:val="PlaceholderText"/>
              <w:lang w:val="en-GB"/>
            </w:rPr>
            <w:t>Click or tap here to enter text.</w:t>
          </w:r>
        </w:sdtContent>
      </w:sdt>
    </w:p>
    <w:p w14:paraId="1968378E" w14:textId="77777777" w:rsidR="000B564F" w:rsidRPr="000B564F" w:rsidRDefault="000B564F" w:rsidP="000B564F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Contact e-mail: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1485962383"/>
          <w:placeholder>
            <w:docPart w:val="2216323BFA5646A4B52C0AB2DF057900"/>
          </w:placeholder>
          <w:showingPlcHdr/>
        </w:sdtPr>
        <w:sdtEndPr/>
        <w:sdtContent>
          <w:r w:rsidRPr="00385109">
            <w:rPr>
              <w:rStyle w:val="PlaceholderText"/>
              <w:lang w:val="en-GB"/>
            </w:rPr>
            <w:t>Click or tap here to enter text.</w:t>
          </w:r>
        </w:sdtContent>
      </w:sdt>
    </w:p>
    <w:p w14:paraId="4E27F995" w14:textId="77777777" w:rsidR="00915F02" w:rsidRDefault="00915F02" w:rsidP="00BD34F5">
      <w:pPr>
        <w:pStyle w:val="ListParagraph"/>
        <w:spacing w:after="120"/>
        <w:ind w:left="927"/>
        <w:contextualSpacing w:val="0"/>
        <w:rPr>
          <w:rFonts w:asciiTheme="minorHAnsi" w:hAnsiTheme="minorHAnsi" w:cs="Arial"/>
          <w:kern w:val="0"/>
          <w:sz w:val="24"/>
          <w:lang w:val="en-GB"/>
        </w:rPr>
      </w:pPr>
    </w:p>
    <w:p w14:paraId="6E9EAF67" w14:textId="47F24933" w:rsidR="00BD34F5" w:rsidRDefault="008200F7" w:rsidP="00BD34F5">
      <w:pPr>
        <w:pStyle w:val="Noting"/>
      </w:pPr>
      <w:sdt>
        <w:sdtPr>
          <w:id w:val="-1972280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5DA">
            <w:rPr>
              <w:rFonts w:ascii="MS Gothic" w:eastAsia="MS Gothic" w:hAnsi="MS Gothic" w:hint="eastAsia"/>
            </w:rPr>
            <w:t>☐</w:t>
          </w:r>
        </w:sdtContent>
      </w:sdt>
      <w:r w:rsidR="00C835DA">
        <w:t xml:space="preserve"> </w:t>
      </w:r>
      <w:r w:rsidR="00BD34F5">
        <w:t xml:space="preserve">I/we confirm that the service offered is operational and available for use by </w:t>
      </w:r>
      <w:r w:rsidR="0029601F">
        <w:t>maritime stakeholders</w:t>
      </w:r>
      <w:r w:rsidR="00730B35">
        <w:t xml:space="preserve"> (mariners, maritime authorities</w:t>
      </w:r>
      <w:r w:rsidR="007805F9">
        <w:t>,</w:t>
      </w:r>
      <w:r w:rsidR="00730B35">
        <w:t xml:space="preserve"> and other relevant parties)</w:t>
      </w:r>
      <w:r w:rsidR="00C835DA">
        <w:t>.</w:t>
      </w:r>
    </w:p>
    <w:p w14:paraId="58BC004C" w14:textId="77777777" w:rsidR="00BD34F5" w:rsidRDefault="008200F7" w:rsidP="00BD34F5">
      <w:pPr>
        <w:pStyle w:val="Noting"/>
      </w:pPr>
      <w:sdt>
        <w:sdtPr>
          <w:id w:val="813605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5DA">
            <w:rPr>
              <w:rFonts w:ascii="MS Gothic" w:eastAsia="MS Gothic" w:hAnsi="MS Gothic" w:hint="eastAsia"/>
            </w:rPr>
            <w:t>☐</w:t>
          </w:r>
        </w:sdtContent>
      </w:sdt>
      <w:r w:rsidR="00BD34F5">
        <w:t>I</w:t>
      </w:r>
      <w:r w:rsidR="00BD34F5" w:rsidRPr="002A0D5B">
        <w:t xml:space="preserve">/we confirm that </w:t>
      </w:r>
      <w:r w:rsidR="00056554" w:rsidRPr="002A0D5B">
        <w:t xml:space="preserve">the </w:t>
      </w:r>
      <w:r w:rsidR="002A0D5B" w:rsidRPr="002A0D5B">
        <w:t xml:space="preserve">is intended to be provided in a continuous way </w:t>
      </w:r>
      <w:r w:rsidR="00BC7928" w:rsidRPr="002A0D5B">
        <w:t>until further notice</w:t>
      </w:r>
      <w:r w:rsidR="0029601F">
        <w:t xml:space="preserve"> </w:t>
      </w:r>
    </w:p>
    <w:p w14:paraId="3F644371" w14:textId="77777777" w:rsidR="00BD34F5" w:rsidRDefault="008200F7" w:rsidP="00BD34F5">
      <w:pPr>
        <w:pStyle w:val="Noting"/>
      </w:pPr>
      <w:sdt>
        <w:sdtPr>
          <w:id w:val="1363860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5DA">
            <w:rPr>
              <w:rFonts w:ascii="MS Gothic" w:eastAsia="MS Gothic" w:hAnsi="MS Gothic" w:hint="eastAsia"/>
            </w:rPr>
            <w:t>☐</w:t>
          </w:r>
        </w:sdtContent>
      </w:sdt>
      <w:r w:rsidR="00BD34F5">
        <w:t xml:space="preserve">I/we confirm that any future changes </w:t>
      </w:r>
      <w:r w:rsidR="002F3D0F">
        <w:t xml:space="preserve">in the GNSS augmentation service </w:t>
      </w:r>
      <w:r w:rsidR="009F3D3C">
        <w:t xml:space="preserve">should not affect legacy users of the </w:t>
      </w:r>
      <w:r w:rsidR="00D0108F">
        <w:t>service</w:t>
      </w:r>
      <w:r w:rsidR="002A0D5B">
        <w:t>.</w:t>
      </w:r>
    </w:p>
    <w:p w14:paraId="047C2C1B" w14:textId="77777777" w:rsidR="002A0D5B" w:rsidRDefault="008200F7" w:rsidP="00BD34F5">
      <w:pPr>
        <w:pStyle w:val="Noting"/>
      </w:pPr>
      <w:sdt>
        <w:sdtPr>
          <w:id w:val="-2061776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0D5B">
            <w:rPr>
              <w:rFonts w:ascii="MS Gothic" w:eastAsia="MS Gothic" w:hAnsi="MS Gothic" w:hint="eastAsia"/>
            </w:rPr>
            <w:t>☐</w:t>
          </w:r>
        </w:sdtContent>
      </w:sdt>
      <w:r w:rsidR="002A0D5B">
        <w:t xml:space="preserve">I/we </w:t>
      </w:r>
      <w:r w:rsidR="000B564F">
        <w:t xml:space="preserve">will </w:t>
      </w:r>
      <w:r w:rsidR="00464BCC">
        <w:t xml:space="preserve">confirm my/our </w:t>
      </w:r>
      <w:r w:rsidR="000B564F">
        <w:t>commit</w:t>
      </w:r>
      <w:r w:rsidR="00464BCC">
        <w:t>ment</w:t>
      </w:r>
      <w:r w:rsidR="000B564F">
        <w:t xml:space="preserve"> </w:t>
      </w:r>
      <w:r w:rsidR="002A0D5B">
        <w:t xml:space="preserve">to update the information provided </w:t>
      </w:r>
      <w:r w:rsidR="00F5042F">
        <w:t xml:space="preserve">should </w:t>
      </w:r>
      <w:r w:rsidR="002A0D5B">
        <w:t>any change occurs that modif</w:t>
      </w:r>
      <w:r w:rsidR="00F5042F">
        <w:t>ies</w:t>
      </w:r>
      <w:r w:rsidR="002A0D5B">
        <w:t xml:space="preserve"> the characteristics of the service and/or require</w:t>
      </w:r>
      <w:r w:rsidR="00F5042F">
        <w:t>s</w:t>
      </w:r>
      <w:r w:rsidR="002A0D5B">
        <w:t xml:space="preserve"> mariners to update their equipment.</w:t>
      </w:r>
    </w:p>
    <w:p w14:paraId="2AB4CA6C" w14:textId="77777777" w:rsidR="00915F02" w:rsidRDefault="00915F02" w:rsidP="00915F02">
      <w:pPr>
        <w:pStyle w:val="Noting"/>
      </w:pPr>
      <w:r>
        <w:t xml:space="preserve">Information relating to the </w:t>
      </w:r>
      <w:r w:rsidR="00362ED8">
        <w:t xml:space="preserve">commitment of the </w:t>
      </w:r>
      <w:r>
        <w:t xml:space="preserve">service </w:t>
      </w:r>
      <w:r w:rsidR="00362ED8">
        <w:t>provider</w:t>
      </w:r>
      <w:r w:rsidR="00E346D2">
        <w:t xml:space="preserve"> (to include the </w:t>
      </w:r>
      <w:r w:rsidR="00DE07F7">
        <w:t xml:space="preserve">service area and </w:t>
      </w:r>
      <w:r w:rsidR="00E346D2">
        <w:t>level of availability, accuracy, continuity, integrity etc.)</w:t>
      </w:r>
      <w:r>
        <w:t xml:space="preserve"> can be found at: </w:t>
      </w:r>
      <w:sdt>
        <w:sdtPr>
          <w:id w:val="-1211649747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PlaceholderText"/>
            </w:rPr>
            <w:t>Click or tap here to enter text.</w:t>
          </w:r>
        </w:sdtContent>
      </w:sdt>
    </w:p>
    <w:p w14:paraId="74C65711" w14:textId="77777777" w:rsidR="002C3B98" w:rsidRDefault="002C3B98" w:rsidP="00915F02">
      <w:pPr>
        <w:pStyle w:val="Noting"/>
      </w:pPr>
      <w:r>
        <w:t>Terms and conditions to acces</w:t>
      </w:r>
      <w:r w:rsidR="00861ECB">
        <w:t>s</w:t>
      </w:r>
      <w:r>
        <w:t xml:space="preserve"> the service can be found at:</w:t>
      </w:r>
      <w:r w:rsidR="000B564F" w:rsidRPr="000B564F">
        <w:t xml:space="preserve"> </w:t>
      </w:r>
      <w:sdt>
        <w:sdtPr>
          <w:id w:val="367187399"/>
          <w:showingPlcHdr/>
        </w:sdtPr>
        <w:sdtEndPr/>
        <w:sdtContent>
          <w:r w:rsidR="000B564F" w:rsidRPr="004B0F2B">
            <w:rPr>
              <w:rStyle w:val="PlaceholderText"/>
            </w:rPr>
            <w:t>Click or tap here to enter text.</w:t>
          </w:r>
        </w:sdtContent>
      </w:sdt>
    </w:p>
    <w:p w14:paraId="78070C1A" w14:textId="77777777" w:rsidR="00915F02" w:rsidRDefault="00915F02" w:rsidP="00915F02">
      <w:pPr>
        <w:pStyle w:val="Noting"/>
      </w:pPr>
      <w:r>
        <w:t xml:space="preserve">The service complies with the following </w:t>
      </w:r>
      <w:r w:rsidR="009F3D3C">
        <w:t xml:space="preserve">specifications </w:t>
      </w:r>
      <w:r>
        <w:t xml:space="preserve">and/or </w:t>
      </w:r>
      <w:r w:rsidR="009F3D3C">
        <w:t>requirements</w:t>
      </w:r>
      <w:r>
        <w:t xml:space="preserve">: </w:t>
      </w:r>
      <w:sdt>
        <w:sdtPr>
          <w:id w:val="-1943754601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PlaceholderText"/>
            </w:rPr>
            <w:t>Click or tap here to enter text.</w:t>
          </w:r>
        </w:sdtContent>
      </w:sdt>
    </w:p>
    <w:p w14:paraId="4168350F" w14:textId="77777777" w:rsidR="000B564F" w:rsidRDefault="000B564F" w:rsidP="00BD34F5">
      <w:pPr>
        <w:pStyle w:val="Noting"/>
        <w:rPr>
          <w:b/>
          <w:u w:val="single"/>
        </w:rPr>
      </w:pPr>
    </w:p>
    <w:p w14:paraId="55C864C7" w14:textId="77777777" w:rsidR="000B564F" w:rsidRDefault="000B564F" w:rsidP="00BD34F5">
      <w:pPr>
        <w:pStyle w:val="Noting"/>
        <w:rPr>
          <w:b/>
          <w:u w:val="single"/>
        </w:rPr>
      </w:pPr>
    </w:p>
    <w:p w14:paraId="03CF0874" w14:textId="77777777" w:rsidR="000B564F" w:rsidRDefault="000B564F" w:rsidP="00BD34F5">
      <w:pPr>
        <w:pStyle w:val="Noting"/>
        <w:rPr>
          <w:b/>
          <w:u w:val="single"/>
        </w:rPr>
      </w:pPr>
    </w:p>
    <w:p w14:paraId="3883FBAB" w14:textId="77777777" w:rsidR="000B564F" w:rsidRDefault="000B564F" w:rsidP="00BD34F5">
      <w:pPr>
        <w:pStyle w:val="Noting"/>
        <w:rPr>
          <w:b/>
          <w:u w:val="single"/>
        </w:rPr>
      </w:pPr>
    </w:p>
    <w:p w14:paraId="3A5AAB6F" w14:textId="77777777" w:rsidR="00F5042F" w:rsidRDefault="00F5042F" w:rsidP="00BD34F5">
      <w:pPr>
        <w:pStyle w:val="Noting"/>
        <w:rPr>
          <w:b/>
          <w:u w:val="single"/>
        </w:rPr>
      </w:pPr>
    </w:p>
    <w:p w14:paraId="436F92C5" w14:textId="77777777" w:rsidR="00F5042F" w:rsidRDefault="00F5042F" w:rsidP="00BD34F5">
      <w:pPr>
        <w:pStyle w:val="Noting"/>
        <w:rPr>
          <w:b/>
          <w:u w:val="single"/>
        </w:rPr>
      </w:pPr>
    </w:p>
    <w:p w14:paraId="2A5E7A6A" w14:textId="77777777" w:rsidR="0041602D" w:rsidRPr="0041602D" w:rsidRDefault="0041602D" w:rsidP="00BD34F5">
      <w:pPr>
        <w:pStyle w:val="Noting"/>
        <w:rPr>
          <w:b/>
          <w:u w:val="single"/>
        </w:rPr>
      </w:pPr>
      <w:r w:rsidRPr="0041602D">
        <w:rPr>
          <w:b/>
          <w:u w:val="single"/>
        </w:rPr>
        <w:lastRenderedPageBreak/>
        <w:t xml:space="preserve">Service </w:t>
      </w:r>
      <w:r w:rsidR="00EE77E5">
        <w:rPr>
          <w:b/>
          <w:u w:val="single"/>
        </w:rPr>
        <w:t>provision characteristics</w:t>
      </w:r>
    </w:p>
    <w:p w14:paraId="058B0F1A" w14:textId="77777777" w:rsidR="000B564F" w:rsidRDefault="0041602D" w:rsidP="0041602D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GNSS and frequencies supported</w:t>
      </w:r>
      <w:r w:rsidR="009F3D3C">
        <w:rPr>
          <w:rFonts w:asciiTheme="minorHAnsi" w:hAnsiTheme="minorHAnsi" w:cs="Arial"/>
          <w:kern w:val="0"/>
          <w:sz w:val="24"/>
          <w:lang w:val="en-GB"/>
        </w:rPr>
        <w:t>:</w:t>
      </w:r>
    </w:p>
    <w:p w14:paraId="42CEFCB6" w14:textId="77777777" w:rsidR="0041602D" w:rsidRDefault="0041602D" w:rsidP="0041602D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 w:rsidRPr="0041602D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874539666"/>
          <w:showingPlcHdr/>
        </w:sdtPr>
        <w:sdtEndPr/>
        <w:sdtContent>
          <w:r w:rsidRPr="00385109">
            <w:rPr>
              <w:rStyle w:val="PlaceholderText"/>
              <w:lang w:val="en-GB"/>
            </w:rPr>
            <w:t>Click or tap here to enter text.</w:t>
          </w:r>
        </w:sdtContent>
      </w:sdt>
    </w:p>
    <w:p w14:paraId="19C1A8A9" w14:textId="77777777" w:rsidR="000B564F" w:rsidRDefault="0041602D" w:rsidP="001774C5">
      <w:pPr>
        <w:pStyle w:val="Noting"/>
      </w:pPr>
      <w:r>
        <w:t xml:space="preserve">The service is available within the following </w:t>
      </w:r>
      <w:r w:rsidR="002F3D0F">
        <w:t xml:space="preserve">geographic </w:t>
      </w:r>
      <w:r w:rsidR="000B564F">
        <w:t>s</w:t>
      </w:r>
      <w:r w:rsidR="002C3B98">
        <w:t xml:space="preserve">ervice </w:t>
      </w:r>
      <w:r>
        <w:t>area:</w:t>
      </w:r>
    </w:p>
    <w:p w14:paraId="35702D5E" w14:textId="77777777" w:rsidR="0041602D" w:rsidRDefault="001774C5" w:rsidP="001774C5">
      <w:pPr>
        <w:pStyle w:val="Noting"/>
      </w:pPr>
      <w:r>
        <w:t xml:space="preserve"> </w:t>
      </w:r>
      <w:sdt>
        <w:sdtPr>
          <w:id w:val="-912859275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PlaceholderText"/>
            </w:rPr>
            <w:t>Click or tap here to enter text.</w:t>
          </w:r>
        </w:sdtContent>
      </w:sdt>
    </w:p>
    <w:p w14:paraId="2B893E0D" w14:textId="5CBE8B77" w:rsidR="0041602D" w:rsidRDefault="00D0108F" w:rsidP="001774C5">
      <w:pPr>
        <w:pStyle w:val="Noting"/>
      </w:pPr>
      <w:r>
        <w:t>The expected performance in terms of accuracy, availability, continuity</w:t>
      </w:r>
      <w:r w:rsidR="007805F9">
        <w:t>,</w:t>
      </w:r>
      <w:r>
        <w:t xml:space="preserve"> and integrity along with any applicable performance specifications or requirements (i.e. IMO A.1046)</w:t>
      </w:r>
      <w:r w:rsidR="000B564F">
        <w:t>:</w:t>
      </w:r>
    </w:p>
    <w:sdt>
      <w:sdtPr>
        <w:id w:val="1126430312"/>
        <w:placeholder>
          <w:docPart w:val="DefaultPlaceholder_-1854013440"/>
        </w:placeholder>
        <w:showingPlcHdr/>
      </w:sdtPr>
      <w:sdtEndPr/>
      <w:sdtContent>
        <w:p w14:paraId="4B1E3677" w14:textId="77777777" w:rsidR="001774C5" w:rsidRDefault="001774C5" w:rsidP="001774C5">
          <w:pPr>
            <w:pStyle w:val="Noting"/>
          </w:pPr>
          <w:r w:rsidRPr="004B0F2B">
            <w:rPr>
              <w:rStyle w:val="PlaceholderText"/>
            </w:rPr>
            <w:t>Click or tap here to enter text.</w:t>
          </w:r>
        </w:p>
      </w:sdtContent>
    </w:sdt>
    <w:p w14:paraId="611C407B" w14:textId="77777777" w:rsidR="001774C5" w:rsidRDefault="001774C5" w:rsidP="001774C5">
      <w:pPr>
        <w:pStyle w:val="Noting"/>
      </w:pPr>
      <w:r>
        <w:t>Augmentation data is provided in the following format(s) and corresponding communication method:</w:t>
      </w:r>
    </w:p>
    <w:sdt>
      <w:sdtPr>
        <w:id w:val="-1848626918"/>
        <w:placeholder>
          <w:docPart w:val="DefaultPlaceholder_-1854013440"/>
        </w:placeholder>
        <w:showingPlcHdr/>
      </w:sdtPr>
      <w:sdtEndPr/>
      <w:sdtContent>
        <w:p w14:paraId="13E292F1" w14:textId="77777777" w:rsidR="001774C5" w:rsidRDefault="001774C5" w:rsidP="001774C5">
          <w:pPr>
            <w:pStyle w:val="Noting"/>
          </w:pPr>
          <w:r w:rsidRPr="004B0F2B">
            <w:rPr>
              <w:rStyle w:val="PlaceholderText"/>
            </w:rPr>
            <w:t>Click or tap here to enter text.</w:t>
          </w:r>
        </w:p>
      </w:sdtContent>
    </w:sdt>
    <w:p w14:paraId="762BDC5F" w14:textId="77777777" w:rsidR="001774C5" w:rsidRDefault="001774C5" w:rsidP="001774C5">
      <w:pPr>
        <w:pStyle w:val="Noting"/>
        <w:spacing w:after="120"/>
      </w:pPr>
      <w:r>
        <w:t>Information regarding s</w:t>
      </w:r>
      <w:r w:rsidR="0041602D">
        <w:t>ervice outages</w:t>
      </w:r>
      <w:r w:rsidR="00A24802">
        <w:t>, degraded performance or</w:t>
      </w:r>
      <w:r>
        <w:t xml:space="preserve"> planned maintenance periods </w:t>
      </w:r>
      <w:r w:rsidR="00F5042F">
        <w:t xml:space="preserve">will be/is </w:t>
      </w:r>
      <w:r>
        <w:t xml:space="preserve">made available to mariners within the </w:t>
      </w:r>
      <w:r w:rsidR="00464BCC">
        <w:t xml:space="preserve">service </w:t>
      </w:r>
      <w:r>
        <w:t>area by the following method</w:t>
      </w:r>
      <w:r w:rsidR="00EB5D02">
        <w:t>(s) (provide details on the communications and</w:t>
      </w:r>
      <w:r w:rsidR="00F25352">
        <w:t>/</w:t>
      </w:r>
      <w:r w:rsidR="00EB5D02">
        <w:t>or</w:t>
      </w:r>
      <w:r w:rsidR="002C3B98">
        <w:t xml:space="preserve"> MSI</w:t>
      </w:r>
      <w:r w:rsidR="00DB04E2">
        <w:rPr>
          <w:rStyle w:val="FootnoteReference"/>
        </w:rPr>
        <w:footnoteReference w:id="5"/>
      </w:r>
      <w:r w:rsidR="002C3B98">
        <w:t xml:space="preserve"> </w:t>
      </w:r>
      <w:r w:rsidR="00F25352">
        <w:t>channel</w:t>
      </w:r>
      <w:r w:rsidR="00EB5D02">
        <w:t>s)</w:t>
      </w:r>
      <w:r>
        <w:t>:</w:t>
      </w:r>
    </w:p>
    <w:sdt>
      <w:sdtPr>
        <w:id w:val="507177732"/>
        <w:placeholder>
          <w:docPart w:val="DefaultPlaceholder_-1854013440"/>
        </w:placeholder>
        <w:showingPlcHdr/>
      </w:sdtPr>
      <w:sdtEndPr/>
      <w:sdtContent>
        <w:p w14:paraId="4D242267" w14:textId="77777777" w:rsidR="001774C5" w:rsidRDefault="001774C5" w:rsidP="001774C5">
          <w:pPr>
            <w:pStyle w:val="Noting"/>
            <w:spacing w:after="120"/>
          </w:pPr>
          <w:r w:rsidRPr="004B0F2B">
            <w:rPr>
              <w:rStyle w:val="PlaceholderText"/>
            </w:rPr>
            <w:t>Click or tap here to enter text.</w:t>
          </w:r>
        </w:p>
      </w:sdtContent>
    </w:sdt>
    <w:p w14:paraId="7E489E62" w14:textId="77777777" w:rsidR="00E230C8" w:rsidRDefault="00E230C8" w:rsidP="00E230C8">
      <w:pPr>
        <w:pStyle w:val="Noting"/>
        <w:rPr>
          <w:b/>
          <w:u w:val="single"/>
        </w:rPr>
      </w:pPr>
    </w:p>
    <w:p w14:paraId="42F1150E" w14:textId="77777777" w:rsidR="005B00F1" w:rsidRDefault="00E230C8" w:rsidP="00E230C8">
      <w:pPr>
        <w:pStyle w:val="Noting"/>
        <w:rPr>
          <w:b/>
          <w:u w:val="single"/>
        </w:rPr>
      </w:pPr>
      <w:r>
        <w:rPr>
          <w:b/>
          <w:u w:val="single"/>
        </w:rPr>
        <w:t xml:space="preserve">Any other information relevant to the </w:t>
      </w:r>
      <w:r w:rsidR="00DB04E2">
        <w:rPr>
          <w:b/>
          <w:u w:val="single"/>
        </w:rPr>
        <w:t>g</w:t>
      </w:r>
      <w:r>
        <w:rPr>
          <w:b/>
          <w:u w:val="single"/>
        </w:rPr>
        <w:t>eneral use of the service</w:t>
      </w:r>
      <w:r w:rsidR="00861ECB">
        <w:rPr>
          <w:b/>
          <w:u w:val="single"/>
        </w:rPr>
        <w:t>:</w:t>
      </w:r>
    </w:p>
    <w:p w14:paraId="35C192E0" w14:textId="77777777" w:rsidR="005B00F1" w:rsidRPr="00861ECB" w:rsidRDefault="00DB04E2" w:rsidP="005B00F1">
      <w:pPr>
        <w:pStyle w:val="Noting"/>
        <w:spacing w:after="120"/>
        <w:rPr>
          <w:i/>
        </w:rPr>
      </w:pPr>
      <w:r>
        <w:rPr>
          <w:i/>
        </w:rPr>
        <w:t>T</w:t>
      </w:r>
      <w:r w:rsidR="00444B24" w:rsidRPr="00861ECB">
        <w:rPr>
          <w:i/>
        </w:rPr>
        <w:t>his part</w:t>
      </w:r>
      <w:r w:rsidR="005B00F1" w:rsidRPr="00861ECB">
        <w:rPr>
          <w:i/>
        </w:rPr>
        <w:t xml:space="preserve"> is optional</w:t>
      </w:r>
      <w:r>
        <w:rPr>
          <w:i/>
        </w:rPr>
        <w:t xml:space="preserve"> but could be used</w:t>
      </w:r>
      <w:r w:rsidR="0003661E">
        <w:rPr>
          <w:i/>
        </w:rPr>
        <w:t xml:space="preserve"> </w:t>
      </w:r>
      <w:r>
        <w:rPr>
          <w:i/>
        </w:rPr>
        <w:t>to</w:t>
      </w:r>
      <w:r w:rsidR="00E230C8" w:rsidRPr="00861ECB">
        <w:rPr>
          <w:i/>
        </w:rPr>
        <w:t xml:space="preserve"> provide</w:t>
      </w:r>
      <w:r w:rsidR="00385109">
        <w:rPr>
          <w:i/>
        </w:rPr>
        <w:t xml:space="preserve"> g</w:t>
      </w:r>
      <w:r w:rsidR="005B00F1" w:rsidRPr="00861ECB">
        <w:rPr>
          <w:i/>
        </w:rPr>
        <w:t>eneral advice for safe use of the service.</w:t>
      </w:r>
    </w:p>
    <w:p w14:paraId="5E2C7E94" w14:textId="77777777" w:rsidR="00E230C8" w:rsidRPr="0041602D" w:rsidRDefault="00E230C8" w:rsidP="00E230C8">
      <w:pPr>
        <w:pStyle w:val="Noting"/>
        <w:rPr>
          <w:b/>
          <w:u w:val="single"/>
        </w:rPr>
      </w:pPr>
    </w:p>
    <w:sdt>
      <w:sdtPr>
        <w:rPr>
          <w:rFonts w:cs="Arial"/>
          <w:sz w:val="24"/>
        </w:rPr>
        <w:id w:val="-1101410026"/>
        <w:placeholder>
          <w:docPart w:val="DefaultPlaceholder_-1854013440"/>
        </w:placeholder>
      </w:sdtPr>
      <w:sdtEndPr/>
      <w:sdtContent>
        <w:p w14:paraId="6C00E07C" w14:textId="77777777" w:rsidR="00BD34F5" w:rsidRPr="001774C5" w:rsidRDefault="001774C5" w:rsidP="001774C5">
          <w:pPr>
            <w:spacing w:after="120"/>
            <w:ind w:firstLine="567"/>
            <w:rPr>
              <w:rFonts w:cs="Arial"/>
              <w:sz w:val="24"/>
            </w:rPr>
          </w:pPr>
          <w:r w:rsidRPr="004B0F2B">
            <w:rPr>
              <w:rStyle w:val="PlaceholderText"/>
            </w:rPr>
            <w:t>Click or tap here to enter text.</w:t>
          </w:r>
        </w:p>
      </w:sdtContent>
    </w:sdt>
    <w:p w14:paraId="78B0E463" w14:textId="77777777" w:rsidR="0020782B" w:rsidRPr="00E93C3D" w:rsidRDefault="0020782B" w:rsidP="00861ECB">
      <w:pPr>
        <w:spacing w:after="200" w:line="276" w:lineRule="auto"/>
      </w:pPr>
    </w:p>
    <w:sectPr w:rsidR="0020782B" w:rsidRPr="00E93C3D" w:rsidSect="0083218D">
      <w:headerReference w:type="even" r:id="rId21"/>
      <w:headerReference w:type="default" r:id="rId22"/>
      <w:headerReference w:type="first" r:id="rId23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3F9A6D" w14:textId="77777777" w:rsidR="008200F7" w:rsidRDefault="008200F7" w:rsidP="003274DB">
      <w:r>
        <w:separator/>
      </w:r>
    </w:p>
    <w:p w14:paraId="70141479" w14:textId="77777777" w:rsidR="008200F7" w:rsidRDefault="008200F7"/>
  </w:endnote>
  <w:endnote w:type="continuationSeparator" w:id="0">
    <w:p w14:paraId="4F4CEECD" w14:textId="77777777" w:rsidR="008200F7" w:rsidRDefault="008200F7" w:rsidP="003274DB">
      <w:r>
        <w:continuationSeparator/>
      </w:r>
    </w:p>
    <w:p w14:paraId="55720F94" w14:textId="77777777" w:rsidR="008200F7" w:rsidRDefault="008200F7"/>
  </w:endnote>
  <w:endnote w:type="continuationNotice" w:id="1">
    <w:p w14:paraId="28DE4315" w14:textId="77777777" w:rsidR="008200F7" w:rsidRDefault="008200F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Calibri"/>
    <w:charset w:val="00"/>
    <w:family w:val="auto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E0C45" w14:textId="77777777" w:rsidR="000C7207" w:rsidRDefault="000C72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BB5CF" w14:textId="77777777" w:rsidR="006C7B0A" w:rsidRPr="004E7119" w:rsidRDefault="006C7B0A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7C72AA6" wp14:editId="1EBBD795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786B974C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0DDA8BE3" w14:textId="77777777" w:rsidR="006C7B0A" w:rsidRDefault="006C7B0A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14353419" w14:textId="77777777" w:rsidR="006C7B0A" w:rsidRPr="004E7119" w:rsidRDefault="006C7B0A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581C5223" w14:textId="77777777" w:rsidR="006C7B0A" w:rsidRDefault="006C7B0A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5187E540" w14:textId="77777777" w:rsidR="006C7B0A" w:rsidRPr="00ED2A8D" w:rsidRDefault="006C7B0A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131E3" w14:textId="77777777" w:rsidR="000C7207" w:rsidRDefault="000C720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2AADF" w14:textId="77777777" w:rsidR="006C7B0A" w:rsidRPr="007A72CF" w:rsidRDefault="006C7B0A" w:rsidP="007A72CF">
    <w:pPr>
      <w:pStyle w:val="Footer"/>
      <w:rPr>
        <w:sz w:val="15"/>
        <w:szCs w:val="15"/>
      </w:rPr>
    </w:pPr>
  </w:p>
  <w:p w14:paraId="59E20E1E" w14:textId="77777777" w:rsidR="006C7B0A" w:rsidRDefault="006C7B0A" w:rsidP="007A72CF">
    <w:pPr>
      <w:pStyle w:val="Footerportrait"/>
    </w:pPr>
  </w:p>
  <w:p w14:paraId="50447E52" w14:textId="1B0D40B6" w:rsidR="006C7B0A" w:rsidRPr="00177397" w:rsidRDefault="006C7B0A" w:rsidP="007A72CF">
    <w:pPr>
      <w:pStyle w:val="Footerportrait"/>
      <w:rPr>
        <w:rStyle w:val="PageNumber"/>
        <w:lang w:val="fr-FR"/>
      </w:rPr>
    </w:pPr>
    <w:r w:rsidRPr="00177397">
      <w:fldChar w:fldCharType="begin"/>
    </w:r>
    <w:r w:rsidRPr="00177397">
      <w:rPr>
        <w:lang w:val="fr-FR"/>
      </w:rPr>
      <w:instrText xml:space="preserve"> STYLEREF "Document type" \* MERGEFORMAT </w:instrText>
    </w:r>
    <w:r w:rsidRPr="00177397">
      <w:fldChar w:fldCharType="separate"/>
    </w:r>
    <w:r w:rsidR="00EB7E13">
      <w:rPr>
        <w:lang w:val="fr-FR"/>
      </w:rPr>
      <w:t>IALA Recommendation</w:t>
    </w:r>
    <w:r w:rsidRPr="00177397">
      <w:fldChar w:fldCharType="end"/>
    </w:r>
    <w:r w:rsidRPr="00177397">
      <w:rPr>
        <w:lang w:val="fr-FR"/>
      </w:rPr>
      <w:t xml:space="preserve"> </w:t>
    </w:r>
    <w:r w:rsidRPr="00177397">
      <w:fldChar w:fldCharType="begin"/>
    </w:r>
    <w:r w:rsidRPr="00177397">
      <w:rPr>
        <w:lang w:val="fr-FR"/>
      </w:rPr>
      <w:instrText xml:space="preserve"> STYLEREF "Document number" \* MERGEFORMAT </w:instrText>
    </w:r>
    <w:r w:rsidRPr="00177397">
      <w:fldChar w:fldCharType="separate"/>
    </w:r>
    <w:r w:rsidR="00EB7E13">
      <w:rPr>
        <w:lang w:val="fr-FR"/>
      </w:rPr>
      <w:t>RXXXX</w:t>
    </w:r>
    <w:r w:rsidRPr="00177397">
      <w:fldChar w:fldCharType="end"/>
    </w:r>
    <w:r w:rsidRPr="00177397">
      <w:rPr>
        <w:lang w:val="fr-FR"/>
      </w:rPr>
      <w:t xml:space="preserve"> </w:t>
    </w:r>
    <w:r w:rsidRPr="00177397">
      <w:fldChar w:fldCharType="begin"/>
    </w:r>
    <w:r w:rsidRPr="00177397">
      <w:rPr>
        <w:lang w:val="fr-FR"/>
      </w:rPr>
      <w:instrText xml:space="preserve"> STYLEREF "Document name" \* MERGEFORMAT </w:instrText>
    </w:r>
    <w:r w:rsidRPr="00177397">
      <w:fldChar w:fldCharType="separate"/>
    </w:r>
    <w:r w:rsidR="00EB7E13">
      <w:rPr>
        <w:lang w:val="fr-FR"/>
      </w:rPr>
      <w:t>Provision of GNSS Augmentation Services for maritime navigation applications</w:t>
    </w:r>
    <w:r w:rsidRPr="00177397">
      <w:fldChar w:fldCharType="end"/>
    </w:r>
    <w:r w:rsidRPr="00177397">
      <w:rPr>
        <w:lang w:val="fr-FR"/>
      </w:rPr>
      <w:tab/>
    </w:r>
  </w:p>
  <w:p w14:paraId="6EAEFF6E" w14:textId="2C09D797" w:rsidR="006C7B0A" w:rsidRDefault="00516120" w:rsidP="007A72CF">
    <w:pPr>
      <w:pStyle w:val="Footerportrait"/>
    </w:pPr>
    <w:fldSimple w:instr=" STYLEREF &quot;Edition number&quot; \* MERGEFORMAT ">
      <w:r w:rsidR="00EB7E13">
        <w:t>Edition 1.0</w:t>
      </w:r>
    </w:fldSimple>
    <w:r w:rsidR="006C7B0A" w:rsidRPr="00177397">
      <w:t xml:space="preserve"> </w:t>
    </w:r>
    <w:fldSimple w:instr=" STYLEREF &quot;Document date&quot; \* MERGEFORMAT ">
      <w:r w:rsidR="00EB7E13">
        <w:t>December 2020</w:t>
      </w:r>
    </w:fldSimple>
    <w:r w:rsidR="006C7B0A">
      <w:tab/>
    </w:r>
    <w:r w:rsidR="006C7B0A" w:rsidRPr="007A72CF">
      <w:t xml:space="preserve">P </w:t>
    </w:r>
    <w:r w:rsidR="006C7B0A" w:rsidRPr="007A72CF">
      <w:fldChar w:fldCharType="begin"/>
    </w:r>
    <w:r w:rsidR="006C7B0A" w:rsidRPr="007A72CF">
      <w:instrText xml:space="preserve">PAGE  </w:instrText>
    </w:r>
    <w:r w:rsidR="006C7B0A" w:rsidRPr="007A72CF">
      <w:fldChar w:fldCharType="separate"/>
    </w:r>
    <w:r w:rsidR="006C7B0A">
      <w:t>6</w:t>
    </w:r>
    <w:r w:rsidR="006C7B0A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896C34" w14:textId="77777777" w:rsidR="008200F7" w:rsidRDefault="008200F7" w:rsidP="003274DB">
      <w:r>
        <w:separator/>
      </w:r>
    </w:p>
    <w:p w14:paraId="3A08CB9A" w14:textId="77777777" w:rsidR="008200F7" w:rsidRDefault="008200F7"/>
  </w:footnote>
  <w:footnote w:type="continuationSeparator" w:id="0">
    <w:p w14:paraId="4F64A5A4" w14:textId="77777777" w:rsidR="008200F7" w:rsidRDefault="008200F7" w:rsidP="003274DB">
      <w:r>
        <w:continuationSeparator/>
      </w:r>
    </w:p>
    <w:p w14:paraId="63336C80" w14:textId="77777777" w:rsidR="008200F7" w:rsidRDefault="008200F7"/>
  </w:footnote>
  <w:footnote w:type="continuationNotice" w:id="1">
    <w:p w14:paraId="2A697155" w14:textId="77777777" w:rsidR="008200F7" w:rsidRDefault="008200F7">
      <w:pPr>
        <w:spacing w:line="240" w:lineRule="auto"/>
      </w:pPr>
    </w:p>
  </w:footnote>
  <w:footnote w:id="2">
    <w:p w14:paraId="5E7788BB" w14:textId="77777777" w:rsidR="006C7B0A" w:rsidRPr="00456F45" w:rsidRDefault="006C7B0A" w:rsidP="00617F8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56F45">
        <w:t>https://www.iala-aism.org/technical/positioning-navigation-and-timing/</w:t>
      </w:r>
    </w:p>
  </w:footnote>
  <w:footnote w:id="3">
    <w:p w14:paraId="2AC55D5B" w14:textId="77777777" w:rsidR="006C7B0A" w:rsidRDefault="006C7B0A">
      <w:pPr>
        <w:pStyle w:val="FootnoteText"/>
      </w:pPr>
      <w:r>
        <w:rPr>
          <w:rStyle w:val="FootnoteReference"/>
        </w:rPr>
        <w:footnoteRef/>
      </w:r>
      <w:r>
        <w:t xml:space="preserve"> Maritime stakeholders include mariners, maritime authorities and other relevant parties.</w:t>
      </w:r>
    </w:p>
  </w:footnote>
  <w:footnote w:id="4">
    <w:p w14:paraId="709B235A" w14:textId="77777777" w:rsidR="006C7B0A" w:rsidRDefault="006C7B0A">
      <w:pPr>
        <w:pStyle w:val="FootnoteText"/>
      </w:pPr>
      <w:r>
        <w:rPr>
          <w:rStyle w:val="FootnoteReference"/>
        </w:rPr>
        <w:footnoteRef/>
      </w:r>
      <w:r>
        <w:t xml:space="preserve"> Recognising that such performance parameters are also affected by the user’s receiver and local affects to the antenna.</w:t>
      </w:r>
    </w:p>
  </w:footnote>
  <w:footnote w:id="5">
    <w:p w14:paraId="0AA835D9" w14:textId="77777777" w:rsidR="006C7B0A" w:rsidRDefault="006C7B0A">
      <w:pPr>
        <w:pStyle w:val="FootnoteText"/>
      </w:pPr>
      <w:r>
        <w:rPr>
          <w:rStyle w:val="FootnoteReference"/>
        </w:rPr>
        <w:footnoteRef/>
      </w:r>
      <w:r>
        <w:t xml:space="preserve"> Maritime Safety Information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AF32F9" w14:textId="67AEDB20" w:rsidR="006C7B0A" w:rsidRDefault="008200F7">
    <w:pPr>
      <w:pStyle w:val="Header"/>
    </w:pPr>
    <w:r>
      <w:rPr>
        <w:noProof/>
      </w:rPr>
      <w:pict w14:anchorId="252DC3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973688" o:spid="_x0000_s2050" type="#_x0000_t136" style="position:absolute;margin-left:0;margin-top:0;width:439.6pt;height:219.8pt;rotation:315;z-index:-251654131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7B0A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6" behindDoc="1" locked="0" layoutInCell="0" allowOverlap="1" wp14:anchorId="5B476F21" wp14:editId="730B1E7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4" name="WordAr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DF8B8" w14:textId="77777777" w:rsidR="006C7B0A" w:rsidRDefault="006C7B0A" w:rsidP="006F703E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476F21" id="_x0000_t202" coordsize="21600,21600" o:spt="202" path="m,l,21600r21600,l21600,xe">
              <v:stroke joinstyle="miter"/>
              <v:path gradientshapeok="t" o:connecttype="rect"/>
            </v:shapetype>
            <v:shape id="WordArt 11" o:spid="_x0000_s1026" type="#_x0000_t202" style="position:absolute;margin-left:0;margin-top:0;width:604.45pt;height:54.95pt;rotation:-45;z-index:-25165823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" o:allowincell="f" filled="f" stroked="f">
              <v:stroke joinstyle="round"/>
              <o:lock v:ext="edit" shapetype="t"/>
              <v:textbox style="mso-fit-shape-to-text:t">
                <w:txbxContent>
                  <w:p w14:paraId="728DF8B8" w14:textId="77777777" w:rsidR="006C7B0A" w:rsidRDefault="006C7B0A" w:rsidP="006F703E">
                    <w:pPr>
                      <w:pStyle w:val="NormalWeb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9DB08" w14:textId="43443097" w:rsidR="006C7B0A" w:rsidRDefault="008200F7" w:rsidP="00903517">
    <w:pPr>
      <w:pStyle w:val="Header"/>
      <w:jc w:val="right"/>
    </w:pPr>
    <w:r>
      <w:rPr>
        <w:noProof/>
      </w:rPr>
      <w:pict w14:anchorId="137C77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973689" o:spid="_x0000_s2051" type="#_x0000_t136" style="position:absolute;left:0;text-align:left;margin-left:0;margin-top:0;width:439.6pt;height:219.8pt;rotation:315;z-index:-251652083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571B61">
      <w:t>C72-11.3.3</w:t>
    </w:r>
    <w:r w:rsidR="00516120">
      <w:t xml:space="preserve"> (ENG12-13.3.10)</w:t>
    </w:r>
  </w:p>
  <w:p w14:paraId="5314B42C" w14:textId="12903FE1" w:rsidR="006C7B0A" w:rsidRDefault="006C7B0A" w:rsidP="00903517">
    <w:pPr>
      <w:pStyle w:val="Header"/>
      <w:jc w:val="right"/>
    </w:pPr>
    <w:r w:rsidRPr="00442889">
      <w:rPr>
        <w:noProof/>
        <w:lang w:eastAsia="en-GB"/>
      </w:rPr>
      <w:drawing>
        <wp:anchor distT="0" distB="0" distL="114300" distR="114300" simplePos="0" relativeHeight="251658241" behindDoc="1" locked="0" layoutInCell="1" allowOverlap="1" wp14:anchorId="5F5385F6" wp14:editId="0088BC85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7C73B2" w14:textId="3150CB83" w:rsidR="006C7B0A" w:rsidRPr="00ED2A8D" w:rsidRDefault="006C7B0A" w:rsidP="00903517">
    <w:pPr>
      <w:pStyle w:val="Header"/>
      <w:jc w:val="right"/>
    </w:pPr>
  </w:p>
  <w:p w14:paraId="2A6F7A29" w14:textId="77777777" w:rsidR="006C7B0A" w:rsidRPr="00ED2A8D" w:rsidRDefault="006C7B0A" w:rsidP="008747E0">
    <w:pPr>
      <w:pStyle w:val="Header"/>
    </w:pPr>
  </w:p>
  <w:p w14:paraId="11AE5289" w14:textId="27598032" w:rsidR="006C7B0A" w:rsidRDefault="006C7B0A" w:rsidP="008747E0">
    <w:pPr>
      <w:pStyle w:val="Header"/>
    </w:pPr>
  </w:p>
  <w:p w14:paraId="67A10ADD" w14:textId="42A06977" w:rsidR="006C7B0A" w:rsidRDefault="006C7B0A" w:rsidP="008747E0">
    <w:pPr>
      <w:pStyle w:val="Header"/>
    </w:pPr>
  </w:p>
  <w:p w14:paraId="282AA9DC" w14:textId="29DE78BA" w:rsidR="006C7B0A" w:rsidRDefault="006C7B0A" w:rsidP="008747E0">
    <w:pPr>
      <w:pStyle w:val="Header"/>
    </w:pPr>
  </w:p>
  <w:p w14:paraId="07C33424" w14:textId="5B81D100" w:rsidR="006C7B0A" w:rsidRDefault="006C7B0A" w:rsidP="008747E0">
    <w:pPr>
      <w:pStyle w:val="Header"/>
    </w:pPr>
  </w:p>
  <w:p w14:paraId="66B40D09" w14:textId="1E3BDDC5" w:rsidR="006C7B0A" w:rsidRDefault="006C7B0A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BBC17CA" wp14:editId="6B1641FC">
          <wp:simplePos x="0" y="0"/>
          <wp:positionH relativeFrom="page">
            <wp:posOffset>80010</wp:posOffset>
          </wp:positionH>
          <wp:positionV relativeFrom="page">
            <wp:posOffset>1716405</wp:posOffset>
          </wp:positionV>
          <wp:extent cx="7504430" cy="2339975"/>
          <wp:effectExtent l="0" t="0" r="0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6508CF" w14:textId="77777777" w:rsidR="006C7B0A" w:rsidRPr="00ED2A8D" w:rsidRDefault="006C7B0A" w:rsidP="008747E0">
    <w:pPr>
      <w:pStyle w:val="Header"/>
    </w:pPr>
  </w:p>
  <w:p w14:paraId="530FAE50" w14:textId="77777777" w:rsidR="006C7B0A" w:rsidRPr="00ED2A8D" w:rsidRDefault="006C7B0A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1286D" w14:textId="6BC81BDB" w:rsidR="006C7B0A" w:rsidRDefault="008200F7">
    <w:pPr>
      <w:pStyle w:val="Header"/>
    </w:pPr>
    <w:r>
      <w:rPr>
        <w:noProof/>
      </w:rPr>
      <w:pict w14:anchorId="7B5AF7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973687" o:spid="_x0000_s2049" type="#_x0000_t136" style="position:absolute;margin-left:0;margin-top:0;width:439.6pt;height:219.8pt;rotation:315;z-index:-25165617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7B0A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7" behindDoc="1" locked="0" layoutInCell="0" allowOverlap="1" wp14:anchorId="274A283A" wp14:editId="22D1F6D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2" name="WordAr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DF6D8B" w14:textId="77777777" w:rsidR="006C7B0A" w:rsidRDefault="006C7B0A" w:rsidP="006F703E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4A283A" id="_x0000_t202" coordsize="21600,21600" o:spt="202" path="m,l,21600r21600,l21600,xe">
              <v:stroke joinstyle="miter"/>
              <v:path gradientshapeok="t" o:connecttype="rect"/>
            </v:shapetype>
            <v:shape id="WordArt 12" o:spid="_x0000_s1027" type="#_x0000_t202" style="position:absolute;margin-left:0;margin-top:0;width:604.45pt;height:54.95pt;rotation:-45;z-index:-251658233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" o:allowincell="f" filled="f" stroked="f">
              <v:stroke joinstyle="round"/>
              <o:lock v:ext="edit" shapetype="t"/>
              <v:textbox style="mso-fit-shape-to-text:t">
                <w:txbxContent>
                  <w:p w14:paraId="34DF6D8B" w14:textId="77777777" w:rsidR="006C7B0A" w:rsidRDefault="006C7B0A" w:rsidP="006F703E">
                    <w:pPr>
                      <w:pStyle w:val="NormalWeb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B399BC" w14:textId="2D62CF68" w:rsidR="006C7B0A" w:rsidRDefault="008200F7">
    <w:pPr>
      <w:pStyle w:val="Header"/>
    </w:pPr>
    <w:r>
      <w:rPr>
        <w:noProof/>
      </w:rPr>
      <w:pict w14:anchorId="6EAAE6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973691" o:spid="_x0000_s2053" type="#_x0000_t136" style="position:absolute;margin-left:0;margin-top:0;width:439.6pt;height:219.8pt;rotation:315;z-index:-251647987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7B0A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9" behindDoc="1" locked="0" layoutInCell="0" allowOverlap="1" wp14:anchorId="46C57FD6" wp14:editId="13C2E72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1" name="WordArt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098FD" w14:textId="77777777" w:rsidR="006C7B0A" w:rsidRDefault="006C7B0A" w:rsidP="006F703E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C57FD6" id="_x0000_t202" coordsize="21600,21600" o:spt="202" path="m,l,21600r21600,l21600,xe">
              <v:stroke joinstyle="miter"/>
              <v:path gradientshapeok="t" o:connecttype="rect"/>
            </v:shapetype>
            <v:shape id="WordArt 14" o:spid="_x0000_s1028" type="#_x0000_t202" style="position:absolute;margin-left:0;margin-top:0;width:604.45pt;height:54.95pt;rotation:-45;z-index:-251658231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" o:allowincell="f" filled="f" stroked="f">
              <v:stroke joinstyle="round"/>
              <o:lock v:ext="edit" shapetype="t"/>
              <v:textbox style="mso-fit-shape-to-text:t">
                <w:txbxContent>
                  <w:p w14:paraId="638098FD" w14:textId="77777777" w:rsidR="006C7B0A" w:rsidRDefault="006C7B0A" w:rsidP="006F703E">
                    <w:pPr>
                      <w:pStyle w:val="NormalWeb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9A340" w14:textId="77F8C745" w:rsidR="006C7B0A" w:rsidRPr="00ED2A8D" w:rsidRDefault="008200F7" w:rsidP="008747E0">
    <w:pPr>
      <w:pStyle w:val="Header"/>
    </w:pPr>
    <w:r>
      <w:rPr>
        <w:noProof/>
      </w:rPr>
      <w:pict w14:anchorId="67385A9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973692" o:spid="_x0000_s2054" type="#_x0000_t136" style="position:absolute;margin-left:0;margin-top:0;width:439.6pt;height:219.8pt;rotation:315;z-index:-25164593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7B0A">
      <w:rPr>
        <w:noProof/>
        <w:lang w:eastAsia="en-GB"/>
      </w:rPr>
      <w:drawing>
        <wp:anchor distT="0" distB="0" distL="114300" distR="114300" simplePos="0" relativeHeight="251658242" behindDoc="1" locked="0" layoutInCell="1" allowOverlap="1" wp14:anchorId="4BC9A4F7" wp14:editId="54CE2EFA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5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2A1148" w14:textId="77777777" w:rsidR="006C7B0A" w:rsidRPr="00ED2A8D" w:rsidRDefault="006C7B0A" w:rsidP="008747E0">
    <w:pPr>
      <w:pStyle w:val="Header"/>
    </w:pPr>
  </w:p>
  <w:p w14:paraId="04E5D545" w14:textId="77777777" w:rsidR="006C7B0A" w:rsidRDefault="006C7B0A" w:rsidP="008747E0">
    <w:pPr>
      <w:pStyle w:val="Header"/>
    </w:pPr>
  </w:p>
  <w:p w14:paraId="003370F1" w14:textId="77777777" w:rsidR="006C7B0A" w:rsidRDefault="006C7B0A" w:rsidP="008747E0">
    <w:pPr>
      <w:pStyle w:val="Header"/>
    </w:pPr>
  </w:p>
  <w:p w14:paraId="50807BDB" w14:textId="77777777" w:rsidR="006C7B0A" w:rsidRDefault="006C7B0A" w:rsidP="008747E0">
    <w:pPr>
      <w:pStyle w:val="Header"/>
    </w:pPr>
  </w:p>
  <w:p w14:paraId="6C1C6423" w14:textId="77777777" w:rsidR="006C7B0A" w:rsidRPr="00441393" w:rsidRDefault="006C7B0A" w:rsidP="00441393">
    <w:pPr>
      <w:pStyle w:val="Contents"/>
    </w:pPr>
    <w:r>
      <w:t>DOCUMENT HISTORY</w:t>
    </w:r>
  </w:p>
  <w:p w14:paraId="183A8A4E" w14:textId="77777777" w:rsidR="006C7B0A" w:rsidRPr="00ED2A8D" w:rsidRDefault="006C7B0A" w:rsidP="008747E0">
    <w:pPr>
      <w:pStyle w:val="Header"/>
    </w:pPr>
  </w:p>
  <w:p w14:paraId="18D881EB" w14:textId="77777777" w:rsidR="006C7B0A" w:rsidRPr="00AC33A2" w:rsidRDefault="006C7B0A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F378B" w14:textId="490EA428" w:rsidR="006C7B0A" w:rsidRDefault="008200F7">
    <w:pPr>
      <w:pStyle w:val="Header"/>
    </w:pPr>
    <w:r>
      <w:rPr>
        <w:noProof/>
      </w:rPr>
      <w:pict w14:anchorId="74F07D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973690" o:spid="_x0000_s2052" type="#_x0000_t136" style="position:absolute;margin-left:0;margin-top:0;width:439.6pt;height:219.8pt;rotation:315;z-index:-251650035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7B0A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50" behindDoc="1" locked="0" layoutInCell="0" allowOverlap="1" wp14:anchorId="20F7A2BE" wp14:editId="18F3BA0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9" name="WordArt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96F8D3" w14:textId="77777777" w:rsidR="006C7B0A" w:rsidRDefault="006C7B0A" w:rsidP="006F703E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F7A2BE" id="_x0000_t202" coordsize="21600,21600" o:spt="202" path="m,l,21600r21600,l21600,xe">
              <v:stroke joinstyle="miter"/>
              <v:path gradientshapeok="t" o:connecttype="rect"/>
            </v:shapetype>
            <v:shape id="WordArt 15" o:spid="_x0000_s1029" type="#_x0000_t202" style="position:absolute;margin-left:0;margin-top:0;width:604.45pt;height:54.95pt;rotation:-45;z-index:-25165823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" o:allowincell="f" filled="f" stroked="f">
              <v:stroke joinstyle="round"/>
              <o:lock v:ext="edit" shapetype="t"/>
              <v:textbox style="mso-fit-shape-to-text:t">
                <w:txbxContent>
                  <w:p w14:paraId="3496F8D3" w14:textId="77777777" w:rsidR="006C7B0A" w:rsidRDefault="006C7B0A" w:rsidP="006F703E">
                    <w:pPr>
                      <w:pStyle w:val="NormalWeb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B80A8B" w14:textId="6AD832C2" w:rsidR="006C7B0A" w:rsidRDefault="008200F7">
    <w:pPr>
      <w:pStyle w:val="Header"/>
    </w:pPr>
    <w:r>
      <w:rPr>
        <w:noProof/>
      </w:rPr>
      <w:pict w14:anchorId="2C91A7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973694" o:spid="_x0000_s2056" type="#_x0000_t136" style="position:absolute;margin-left:0;margin-top:0;width:439.6pt;height:219.8pt;rotation:315;z-index:-251641843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7B0A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52" behindDoc="1" locked="0" layoutInCell="0" allowOverlap="1" wp14:anchorId="1249378D" wp14:editId="357D8BD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8" name="WordArt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CF75EE" w14:textId="77777777" w:rsidR="006C7B0A" w:rsidRDefault="006C7B0A" w:rsidP="006F703E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49378D" id="_x0000_t202" coordsize="21600,21600" o:spt="202" path="m,l,21600r21600,l21600,xe">
              <v:stroke joinstyle="miter"/>
              <v:path gradientshapeok="t" o:connecttype="rect"/>
            </v:shapetype>
            <v:shape id="WordArt 17" o:spid="_x0000_s1030" type="#_x0000_t202" style="position:absolute;margin-left:0;margin-top:0;width:604.45pt;height:54.95pt;rotation:-45;z-index:-2516582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" o:allowincell="f" filled="f" stroked="f">
              <v:stroke joinstyle="round"/>
              <o:lock v:ext="edit" shapetype="t"/>
              <v:textbox style="mso-fit-shape-to-text:t">
                <w:txbxContent>
                  <w:p w14:paraId="10CF75EE" w14:textId="77777777" w:rsidR="006C7B0A" w:rsidRDefault="006C7B0A" w:rsidP="006F703E">
                    <w:pPr>
                      <w:pStyle w:val="NormalWeb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40309" w14:textId="55F7BA98" w:rsidR="006C7B0A" w:rsidRPr="00667792" w:rsidRDefault="008200F7" w:rsidP="00667792">
    <w:pPr>
      <w:pStyle w:val="Header"/>
    </w:pPr>
    <w:r>
      <w:rPr>
        <w:noProof/>
      </w:rPr>
      <w:pict w14:anchorId="6625DF6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973695" o:spid="_x0000_s2057" type="#_x0000_t136" style="position:absolute;margin-left:0;margin-top:0;width:439.6pt;height:219.8pt;rotation:315;z-index:-251639795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7B0A">
      <w:rPr>
        <w:noProof/>
        <w:lang w:eastAsia="en-GB"/>
      </w:rPr>
      <w:drawing>
        <wp:anchor distT="0" distB="0" distL="114300" distR="114300" simplePos="0" relativeHeight="251658243" behindDoc="1" locked="0" layoutInCell="1" allowOverlap="1" wp14:anchorId="214EDB29" wp14:editId="3A40A472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6A6D5E" w14:textId="7DCB26E2" w:rsidR="006C7B0A" w:rsidRDefault="008200F7">
    <w:pPr>
      <w:pStyle w:val="Header"/>
    </w:pPr>
    <w:r>
      <w:rPr>
        <w:noProof/>
      </w:rPr>
      <w:pict w14:anchorId="3B5317F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973693" o:spid="_x0000_s2055" type="#_x0000_t136" style="position:absolute;margin-left:0;margin-top:0;width:439.6pt;height:219.8pt;rotation:315;z-index:-251643891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7B0A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53" behindDoc="1" locked="0" layoutInCell="0" allowOverlap="1" wp14:anchorId="027F6376" wp14:editId="12B9533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6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71E27A" w14:textId="77777777" w:rsidR="006C7B0A" w:rsidRDefault="006C7B0A" w:rsidP="006F703E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7F6376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31" type="#_x0000_t202" style="position:absolute;margin-left:0;margin-top:0;width:604.45pt;height:54.95pt;rotation:-45;z-index:-25165822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" o:allowincell="f" filled="f" stroked="f">
              <v:stroke joinstyle="round"/>
              <o:lock v:ext="edit" shapetype="t"/>
              <v:textbox style="mso-fit-shape-to-text:t">
                <w:txbxContent>
                  <w:p w14:paraId="4D71E27A" w14:textId="77777777" w:rsidR="006C7B0A" w:rsidRDefault="006C7B0A" w:rsidP="006F703E">
                    <w:pPr>
                      <w:pStyle w:val="NormalWeb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2E5A9948"/>
    <w:lvl w:ilvl="0">
      <w:start w:val="1"/>
      <w:numFmt w:val="bullet"/>
      <w:lvlText w:val=""/>
      <w:lvlJc w:val="left"/>
      <w:pPr>
        <w:tabs>
          <w:tab w:val="num" w:pos="7088"/>
        </w:tabs>
        <w:ind w:left="708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808"/>
        </w:tabs>
        <w:ind w:left="816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8528"/>
        </w:tabs>
        <w:ind w:left="888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9248"/>
        </w:tabs>
        <w:ind w:left="960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9968"/>
        </w:tabs>
        <w:ind w:left="1032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10688"/>
        </w:tabs>
        <w:ind w:left="1104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11408"/>
        </w:tabs>
        <w:ind w:left="1176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12128"/>
        </w:tabs>
        <w:ind w:left="1248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12848"/>
        </w:tabs>
        <w:ind w:left="13208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C0E1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474B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72386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B626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5A43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6F205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10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A2E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8C8A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4C5063"/>
    <w:multiLevelType w:val="hybridMultilevel"/>
    <w:tmpl w:val="66CAB13A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6379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B00BE6"/>
    <w:multiLevelType w:val="multilevel"/>
    <w:tmpl w:val="F64A265A"/>
    <w:lvl w:ilvl="0">
      <w:start w:val="1"/>
      <w:numFmt w:val="decimal"/>
      <w:pStyle w:val="List1-recommendation"/>
      <w:lvlText w:val="%1"/>
      <w:lvlJc w:val="left"/>
      <w:pPr>
        <w:ind w:left="992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417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93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5D735A56"/>
    <w:multiLevelType w:val="hybridMultilevel"/>
    <w:tmpl w:val="FDD21248"/>
    <w:lvl w:ilvl="0" w:tplc="4E84B6CA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3B36D8"/>
    <w:multiLevelType w:val="hybridMultilevel"/>
    <w:tmpl w:val="7A18622A"/>
    <w:lvl w:ilvl="0" w:tplc="6002B4C4"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EF55E41"/>
    <w:multiLevelType w:val="hybridMultilevel"/>
    <w:tmpl w:val="6E8C63DE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21"/>
  </w:num>
  <w:num w:numId="4">
    <w:abstractNumId w:val="14"/>
  </w:num>
  <w:num w:numId="5">
    <w:abstractNumId w:val="20"/>
  </w:num>
  <w:num w:numId="6">
    <w:abstractNumId w:val="12"/>
  </w:num>
  <w:num w:numId="7">
    <w:abstractNumId w:val="15"/>
  </w:num>
  <w:num w:numId="8">
    <w:abstractNumId w:val="26"/>
  </w:num>
  <w:num w:numId="9">
    <w:abstractNumId w:val="33"/>
  </w:num>
  <w:num w:numId="10">
    <w:abstractNumId w:val="29"/>
  </w:num>
  <w:num w:numId="11">
    <w:abstractNumId w:val="27"/>
  </w:num>
  <w:num w:numId="12">
    <w:abstractNumId w:val="25"/>
  </w:num>
  <w:num w:numId="13">
    <w:abstractNumId w:val="17"/>
  </w:num>
  <w:num w:numId="14">
    <w:abstractNumId w:val="31"/>
  </w:num>
  <w:num w:numId="15">
    <w:abstractNumId w:val="10"/>
  </w:num>
  <w:num w:numId="16">
    <w:abstractNumId w:val="22"/>
  </w:num>
  <w:num w:numId="17">
    <w:abstractNumId w:val="18"/>
  </w:num>
  <w:num w:numId="18">
    <w:abstractNumId w:val="19"/>
  </w:num>
  <w:num w:numId="19">
    <w:abstractNumId w:val="16"/>
  </w:num>
  <w:num w:numId="20">
    <w:abstractNumId w:val="36"/>
  </w:num>
  <w:num w:numId="21">
    <w:abstractNumId w:val="34"/>
  </w:num>
  <w:num w:numId="22">
    <w:abstractNumId w:val="35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7"/>
  </w:num>
  <w:num w:numId="34">
    <w:abstractNumId w:val="23"/>
  </w:num>
  <w:num w:numId="35">
    <w:abstractNumId w:val="35"/>
  </w:num>
  <w:num w:numId="36">
    <w:abstractNumId w:val="32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</w:num>
  <w:num w:numId="39">
    <w:abstractNumId w:val="38"/>
  </w:num>
  <w:num w:numId="40">
    <w:abstractNumId w:val="39"/>
  </w:num>
  <w:num w:numId="41">
    <w:abstractNumId w:val="30"/>
  </w:num>
  <w:num w:numId="42">
    <w:abstractNumId w:val="11"/>
  </w:num>
  <w:num w:numId="43">
    <w:abstractNumId w:val="18"/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aime Alvarez">
    <w15:presenceInfo w15:providerId="AD" w15:userId="S::jaime.alvarez@iala-aism.org::9cdd6dbb-d388-42c1-9836-93fbbc7060f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6" w:nlCheck="1" w:checkStyle="0"/>
  <w:activeWritingStyle w:appName="MSWord" w:lang="en-SG" w:vendorID="64" w:dllVersion="6" w:nlCheck="1" w:checkStyle="1"/>
  <w:activeWritingStyle w:appName="MSWord" w:lang="en-GB" w:vendorID="2" w:dllVersion="6" w:checkStyle="0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F59"/>
    <w:rsid w:val="000130E2"/>
    <w:rsid w:val="000174F9"/>
    <w:rsid w:val="00023C4D"/>
    <w:rsid w:val="000258F6"/>
    <w:rsid w:val="0003661E"/>
    <w:rsid w:val="000379A7"/>
    <w:rsid w:val="00037F42"/>
    <w:rsid w:val="00040954"/>
    <w:rsid w:val="00040EB8"/>
    <w:rsid w:val="00044E9C"/>
    <w:rsid w:val="00047206"/>
    <w:rsid w:val="00054BE6"/>
    <w:rsid w:val="00055311"/>
    <w:rsid w:val="00056554"/>
    <w:rsid w:val="00057B6D"/>
    <w:rsid w:val="00060C0C"/>
    <w:rsid w:val="00061A7B"/>
    <w:rsid w:val="00062A63"/>
    <w:rsid w:val="00072D1A"/>
    <w:rsid w:val="00075716"/>
    <w:rsid w:val="00084FE9"/>
    <w:rsid w:val="000859C4"/>
    <w:rsid w:val="00085A32"/>
    <w:rsid w:val="00086B29"/>
    <w:rsid w:val="000904ED"/>
    <w:rsid w:val="0009304C"/>
    <w:rsid w:val="00094508"/>
    <w:rsid w:val="00096642"/>
    <w:rsid w:val="000A27A8"/>
    <w:rsid w:val="000A54EB"/>
    <w:rsid w:val="000B26B9"/>
    <w:rsid w:val="000B564F"/>
    <w:rsid w:val="000C1A19"/>
    <w:rsid w:val="000C3F59"/>
    <w:rsid w:val="000C711B"/>
    <w:rsid w:val="000C7207"/>
    <w:rsid w:val="000D204E"/>
    <w:rsid w:val="000E3954"/>
    <w:rsid w:val="000E3E52"/>
    <w:rsid w:val="000E5788"/>
    <w:rsid w:val="000E73C0"/>
    <w:rsid w:val="000F0F9F"/>
    <w:rsid w:val="000F1137"/>
    <w:rsid w:val="000F3F43"/>
    <w:rsid w:val="000F6883"/>
    <w:rsid w:val="001021E4"/>
    <w:rsid w:val="001071D2"/>
    <w:rsid w:val="00107388"/>
    <w:rsid w:val="00111E0A"/>
    <w:rsid w:val="00113D5B"/>
    <w:rsid w:val="00113F8F"/>
    <w:rsid w:val="00114D07"/>
    <w:rsid w:val="0011782B"/>
    <w:rsid w:val="00122F59"/>
    <w:rsid w:val="00124FB7"/>
    <w:rsid w:val="00125372"/>
    <w:rsid w:val="00125BB3"/>
    <w:rsid w:val="00132324"/>
    <w:rsid w:val="001349DB"/>
    <w:rsid w:val="00136E58"/>
    <w:rsid w:val="00140600"/>
    <w:rsid w:val="00143AC2"/>
    <w:rsid w:val="00161325"/>
    <w:rsid w:val="001614A8"/>
    <w:rsid w:val="00166C2E"/>
    <w:rsid w:val="00172B39"/>
    <w:rsid w:val="00177397"/>
    <w:rsid w:val="001774C5"/>
    <w:rsid w:val="001875B1"/>
    <w:rsid w:val="001960EF"/>
    <w:rsid w:val="001A1FA6"/>
    <w:rsid w:val="001B4723"/>
    <w:rsid w:val="001B7940"/>
    <w:rsid w:val="001C16E6"/>
    <w:rsid w:val="001C70A2"/>
    <w:rsid w:val="001D4A3E"/>
    <w:rsid w:val="001D5149"/>
    <w:rsid w:val="001D54D2"/>
    <w:rsid w:val="001E416D"/>
    <w:rsid w:val="001F085B"/>
    <w:rsid w:val="00201337"/>
    <w:rsid w:val="002022EA"/>
    <w:rsid w:val="00205B17"/>
    <w:rsid w:val="00205D9B"/>
    <w:rsid w:val="0020782B"/>
    <w:rsid w:val="00213E86"/>
    <w:rsid w:val="0021416D"/>
    <w:rsid w:val="00214A84"/>
    <w:rsid w:val="002204DA"/>
    <w:rsid w:val="0022371A"/>
    <w:rsid w:val="002253AF"/>
    <w:rsid w:val="002366B9"/>
    <w:rsid w:val="00240FA7"/>
    <w:rsid w:val="0024206E"/>
    <w:rsid w:val="0024258F"/>
    <w:rsid w:val="002520AD"/>
    <w:rsid w:val="002524F3"/>
    <w:rsid w:val="002547CB"/>
    <w:rsid w:val="00257DF8"/>
    <w:rsid w:val="00257E4A"/>
    <w:rsid w:val="002639CB"/>
    <w:rsid w:val="002703CC"/>
    <w:rsid w:val="0027175D"/>
    <w:rsid w:val="002754D0"/>
    <w:rsid w:val="0028142D"/>
    <w:rsid w:val="00287B6B"/>
    <w:rsid w:val="00291B1B"/>
    <w:rsid w:val="0029601F"/>
    <w:rsid w:val="002A0D5B"/>
    <w:rsid w:val="002C044E"/>
    <w:rsid w:val="002C2440"/>
    <w:rsid w:val="002C3B98"/>
    <w:rsid w:val="002D541B"/>
    <w:rsid w:val="002D5AF0"/>
    <w:rsid w:val="002E4993"/>
    <w:rsid w:val="002E5BAC"/>
    <w:rsid w:val="002E7635"/>
    <w:rsid w:val="002F265A"/>
    <w:rsid w:val="002F3D0F"/>
    <w:rsid w:val="002F40FA"/>
    <w:rsid w:val="002F7520"/>
    <w:rsid w:val="00302F56"/>
    <w:rsid w:val="00305EFE"/>
    <w:rsid w:val="00310F95"/>
    <w:rsid w:val="00311698"/>
    <w:rsid w:val="00312966"/>
    <w:rsid w:val="00313D85"/>
    <w:rsid w:val="00314DC2"/>
    <w:rsid w:val="00315CE3"/>
    <w:rsid w:val="00316598"/>
    <w:rsid w:val="00320A41"/>
    <w:rsid w:val="003230A8"/>
    <w:rsid w:val="00323FCC"/>
    <w:rsid w:val="003251FE"/>
    <w:rsid w:val="00326C87"/>
    <w:rsid w:val="003274DB"/>
    <w:rsid w:val="00327FBF"/>
    <w:rsid w:val="003303C4"/>
    <w:rsid w:val="00336410"/>
    <w:rsid w:val="00340608"/>
    <w:rsid w:val="00355D9A"/>
    <w:rsid w:val="003569B3"/>
    <w:rsid w:val="003609A6"/>
    <w:rsid w:val="00360B2A"/>
    <w:rsid w:val="00362ED8"/>
    <w:rsid w:val="0036382D"/>
    <w:rsid w:val="00372B7F"/>
    <w:rsid w:val="00380350"/>
    <w:rsid w:val="00380B4E"/>
    <w:rsid w:val="003816E4"/>
    <w:rsid w:val="00385109"/>
    <w:rsid w:val="003A1A37"/>
    <w:rsid w:val="003A7759"/>
    <w:rsid w:val="003B03EA"/>
    <w:rsid w:val="003B0EAE"/>
    <w:rsid w:val="003B5C7C"/>
    <w:rsid w:val="003C7C34"/>
    <w:rsid w:val="003D0F37"/>
    <w:rsid w:val="003D49C0"/>
    <w:rsid w:val="003D5150"/>
    <w:rsid w:val="003D71EA"/>
    <w:rsid w:val="003E1FF9"/>
    <w:rsid w:val="003F0991"/>
    <w:rsid w:val="003F1C3A"/>
    <w:rsid w:val="00401703"/>
    <w:rsid w:val="00402385"/>
    <w:rsid w:val="0040376B"/>
    <w:rsid w:val="00405755"/>
    <w:rsid w:val="0041602D"/>
    <w:rsid w:val="00416165"/>
    <w:rsid w:val="00434484"/>
    <w:rsid w:val="00437B03"/>
    <w:rsid w:val="00441393"/>
    <w:rsid w:val="00444B24"/>
    <w:rsid w:val="00445985"/>
    <w:rsid w:val="0044753A"/>
    <w:rsid w:val="00447CF0"/>
    <w:rsid w:val="004531A8"/>
    <w:rsid w:val="00456EE9"/>
    <w:rsid w:val="00456F10"/>
    <w:rsid w:val="00456F45"/>
    <w:rsid w:val="00463D85"/>
    <w:rsid w:val="00464BCC"/>
    <w:rsid w:val="004702BB"/>
    <w:rsid w:val="00470488"/>
    <w:rsid w:val="00475735"/>
    <w:rsid w:val="00475DB5"/>
    <w:rsid w:val="004904E4"/>
    <w:rsid w:val="00492A8D"/>
    <w:rsid w:val="004968A6"/>
    <w:rsid w:val="004A11E9"/>
    <w:rsid w:val="004B518C"/>
    <w:rsid w:val="004C2B77"/>
    <w:rsid w:val="004C3279"/>
    <w:rsid w:val="004D24EC"/>
    <w:rsid w:val="004E1D57"/>
    <w:rsid w:val="004E2F16"/>
    <w:rsid w:val="004E4D98"/>
    <w:rsid w:val="004E61FD"/>
    <w:rsid w:val="004E6FB6"/>
    <w:rsid w:val="004E709D"/>
    <w:rsid w:val="004F2188"/>
    <w:rsid w:val="00503044"/>
    <w:rsid w:val="00503889"/>
    <w:rsid w:val="00516120"/>
    <w:rsid w:val="00520B74"/>
    <w:rsid w:val="0052101F"/>
    <w:rsid w:val="00523040"/>
    <w:rsid w:val="00526234"/>
    <w:rsid w:val="00530A84"/>
    <w:rsid w:val="00534D68"/>
    <w:rsid w:val="005378B8"/>
    <w:rsid w:val="00545234"/>
    <w:rsid w:val="00557434"/>
    <w:rsid w:val="0056098E"/>
    <w:rsid w:val="005629E8"/>
    <w:rsid w:val="00564664"/>
    <w:rsid w:val="00571B61"/>
    <w:rsid w:val="0057443F"/>
    <w:rsid w:val="00581487"/>
    <w:rsid w:val="00586155"/>
    <w:rsid w:val="0059159F"/>
    <w:rsid w:val="0059223D"/>
    <w:rsid w:val="0059476B"/>
    <w:rsid w:val="00595415"/>
    <w:rsid w:val="00597652"/>
    <w:rsid w:val="005A080B"/>
    <w:rsid w:val="005A24A0"/>
    <w:rsid w:val="005A5370"/>
    <w:rsid w:val="005B00F1"/>
    <w:rsid w:val="005B0AD9"/>
    <w:rsid w:val="005B12A5"/>
    <w:rsid w:val="005B4089"/>
    <w:rsid w:val="005B4781"/>
    <w:rsid w:val="005C161A"/>
    <w:rsid w:val="005C1BCB"/>
    <w:rsid w:val="005C2312"/>
    <w:rsid w:val="005C3A04"/>
    <w:rsid w:val="005C4735"/>
    <w:rsid w:val="005C4965"/>
    <w:rsid w:val="005C5C63"/>
    <w:rsid w:val="005C67E5"/>
    <w:rsid w:val="005C7A9B"/>
    <w:rsid w:val="005D304B"/>
    <w:rsid w:val="005E1ADE"/>
    <w:rsid w:val="005E3989"/>
    <w:rsid w:val="005E4659"/>
    <w:rsid w:val="005F1386"/>
    <w:rsid w:val="005F17C2"/>
    <w:rsid w:val="005F5934"/>
    <w:rsid w:val="00600E75"/>
    <w:rsid w:val="00606A42"/>
    <w:rsid w:val="006127AC"/>
    <w:rsid w:val="00617F86"/>
    <w:rsid w:val="00620577"/>
    <w:rsid w:val="00621736"/>
    <w:rsid w:val="00630502"/>
    <w:rsid w:val="00634A78"/>
    <w:rsid w:val="00640299"/>
    <w:rsid w:val="00642025"/>
    <w:rsid w:val="0065107F"/>
    <w:rsid w:val="0065469A"/>
    <w:rsid w:val="00657038"/>
    <w:rsid w:val="00666061"/>
    <w:rsid w:val="00667424"/>
    <w:rsid w:val="00667792"/>
    <w:rsid w:val="006700D9"/>
    <w:rsid w:val="00671677"/>
    <w:rsid w:val="00674526"/>
    <w:rsid w:val="006750F2"/>
    <w:rsid w:val="00682F47"/>
    <w:rsid w:val="0068553C"/>
    <w:rsid w:val="00685F34"/>
    <w:rsid w:val="00691893"/>
    <w:rsid w:val="006975A8"/>
    <w:rsid w:val="00697AF7"/>
    <w:rsid w:val="006A48A6"/>
    <w:rsid w:val="006B10FC"/>
    <w:rsid w:val="006B2D4C"/>
    <w:rsid w:val="006C1E3C"/>
    <w:rsid w:val="006C26D4"/>
    <w:rsid w:val="006C3053"/>
    <w:rsid w:val="006C7B0A"/>
    <w:rsid w:val="006D0151"/>
    <w:rsid w:val="006D04F5"/>
    <w:rsid w:val="006D49DE"/>
    <w:rsid w:val="006D614C"/>
    <w:rsid w:val="006E0E7D"/>
    <w:rsid w:val="006E2635"/>
    <w:rsid w:val="006F0368"/>
    <w:rsid w:val="006F1C14"/>
    <w:rsid w:val="006F703E"/>
    <w:rsid w:val="00717C83"/>
    <w:rsid w:val="0072592B"/>
    <w:rsid w:val="0072737A"/>
    <w:rsid w:val="00730B35"/>
    <w:rsid w:val="007319A9"/>
    <w:rsid w:val="00731DEE"/>
    <w:rsid w:val="007326BF"/>
    <w:rsid w:val="00736619"/>
    <w:rsid w:val="00741135"/>
    <w:rsid w:val="00742FAF"/>
    <w:rsid w:val="00743847"/>
    <w:rsid w:val="0074389F"/>
    <w:rsid w:val="00746232"/>
    <w:rsid w:val="00755B03"/>
    <w:rsid w:val="00764789"/>
    <w:rsid w:val="00766AD4"/>
    <w:rsid w:val="007715E8"/>
    <w:rsid w:val="00774603"/>
    <w:rsid w:val="00776004"/>
    <w:rsid w:val="007805F9"/>
    <w:rsid w:val="00781604"/>
    <w:rsid w:val="00783FF6"/>
    <w:rsid w:val="0078486B"/>
    <w:rsid w:val="00785A39"/>
    <w:rsid w:val="00786C8F"/>
    <w:rsid w:val="00787D8A"/>
    <w:rsid w:val="00790277"/>
    <w:rsid w:val="00790F73"/>
    <w:rsid w:val="00791EBC"/>
    <w:rsid w:val="00793577"/>
    <w:rsid w:val="007A272C"/>
    <w:rsid w:val="007A3F1A"/>
    <w:rsid w:val="007A446A"/>
    <w:rsid w:val="007A72CF"/>
    <w:rsid w:val="007B08A0"/>
    <w:rsid w:val="007B6A93"/>
    <w:rsid w:val="007B6F7F"/>
    <w:rsid w:val="007D2107"/>
    <w:rsid w:val="007D332C"/>
    <w:rsid w:val="007D5895"/>
    <w:rsid w:val="007D77AB"/>
    <w:rsid w:val="007E30DF"/>
    <w:rsid w:val="007F1C6A"/>
    <w:rsid w:val="007F7544"/>
    <w:rsid w:val="00800995"/>
    <w:rsid w:val="00813768"/>
    <w:rsid w:val="008200F7"/>
    <w:rsid w:val="00822227"/>
    <w:rsid w:val="0083218D"/>
    <w:rsid w:val="008326B2"/>
    <w:rsid w:val="008336A7"/>
    <w:rsid w:val="0084494D"/>
    <w:rsid w:val="00845520"/>
    <w:rsid w:val="00846831"/>
    <w:rsid w:val="00850F97"/>
    <w:rsid w:val="0085242A"/>
    <w:rsid w:val="00856939"/>
    <w:rsid w:val="008608A4"/>
    <w:rsid w:val="00861ECB"/>
    <w:rsid w:val="00865532"/>
    <w:rsid w:val="008705F4"/>
    <w:rsid w:val="008737D3"/>
    <w:rsid w:val="008747E0"/>
    <w:rsid w:val="00876841"/>
    <w:rsid w:val="00885D11"/>
    <w:rsid w:val="00892C11"/>
    <w:rsid w:val="008972C3"/>
    <w:rsid w:val="00897779"/>
    <w:rsid w:val="008A0004"/>
    <w:rsid w:val="008A6EBE"/>
    <w:rsid w:val="008A7C55"/>
    <w:rsid w:val="008B237E"/>
    <w:rsid w:val="008C33B5"/>
    <w:rsid w:val="008C67F5"/>
    <w:rsid w:val="008D017F"/>
    <w:rsid w:val="008D1018"/>
    <w:rsid w:val="008D16C2"/>
    <w:rsid w:val="008D16C4"/>
    <w:rsid w:val="008D37B9"/>
    <w:rsid w:val="008E10EF"/>
    <w:rsid w:val="008E1F69"/>
    <w:rsid w:val="008E3903"/>
    <w:rsid w:val="008E59A3"/>
    <w:rsid w:val="008F57D8"/>
    <w:rsid w:val="00902834"/>
    <w:rsid w:val="00903517"/>
    <w:rsid w:val="009069AA"/>
    <w:rsid w:val="0090781B"/>
    <w:rsid w:val="00911CE8"/>
    <w:rsid w:val="009138EF"/>
    <w:rsid w:val="00914E26"/>
    <w:rsid w:val="0091590F"/>
    <w:rsid w:val="00915F02"/>
    <w:rsid w:val="00920B0A"/>
    <w:rsid w:val="009229F0"/>
    <w:rsid w:val="009233A0"/>
    <w:rsid w:val="0092540C"/>
    <w:rsid w:val="00925E0F"/>
    <w:rsid w:val="009260B0"/>
    <w:rsid w:val="00931A57"/>
    <w:rsid w:val="00935C72"/>
    <w:rsid w:val="009414E6"/>
    <w:rsid w:val="00941C18"/>
    <w:rsid w:val="00944B73"/>
    <w:rsid w:val="0095250D"/>
    <w:rsid w:val="009575C8"/>
    <w:rsid w:val="00971591"/>
    <w:rsid w:val="009727B9"/>
    <w:rsid w:val="00974564"/>
    <w:rsid w:val="00974E99"/>
    <w:rsid w:val="009764FA"/>
    <w:rsid w:val="00980192"/>
    <w:rsid w:val="009926E0"/>
    <w:rsid w:val="00994A35"/>
    <w:rsid w:val="00994D97"/>
    <w:rsid w:val="00995B8C"/>
    <w:rsid w:val="009A0F4C"/>
    <w:rsid w:val="009A6062"/>
    <w:rsid w:val="009B1661"/>
    <w:rsid w:val="009B25F6"/>
    <w:rsid w:val="009B5154"/>
    <w:rsid w:val="009B692C"/>
    <w:rsid w:val="009B785E"/>
    <w:rsid w:val="009C1CF5"/>
    <w:rsid w:val="009C26F8"/>
    <w:rsid w:val="009C38FB"/>
    <w:rsid w:val="009C3A74"/>
    <w:rsid w:val="009C40DA"/>
    <w:rsid w:val="009C4106"/>
    <w:rsid w:val="009C609E"/>
    <w:rsid w:val="009D0224"/>
    <w:rsid w:val="009D3375"/>
    <w:rsid w:val="009D708C"/>
    <w:rsid w:val="009E009A"/>
    <w:rsid w:val="009E16EC"/>
    <w:rsid w:val="009E35B5"/>
    <w:rsid w:val="009E4A4D"/>
    <w:rsid w:val="009F081F"/>
    <w:rsid w:val="009F3D3C"/>
    <w:rsid w:val="00A0234C"/>
    <w:rsid w:val="00A03CFD"/>
    <w:rsid w:val="00A04F81"/>
    <w:rsid w:val="00A13228"/>
    <w:rsid w:val="00A13E56"/>
    <w:rsid w:val="00A227B0"/>
    <w:rsid w:val="00A24802"/>
    <w:rsid w:val="00A24838"/>
    <w:rsid w:val="00A326AC"/>
    <w:rsid w:val="00A337ED"/>
    <w:rsid w:val="00A35F97"/>
    <w:rsid w:val="00A4308C"/>
    <w:rsid w:val="00A470F9"/>
    <w:rsid w:val="00A549B3"/>
    <w:rsid w:val="00A67CD7"/>
    <w:rsid w:val="00A70F46"/>
    <w:rsid w:val="00A72ED7"/>
    <w:rsid w:val="00A90D86"/>
    <w:rsid w:val="00A93307"/>
    <w:rsid w:val="00A93D9A"/>
    <w:rsid w:val="00A97C44"/>
    <w:rsid w:val="00AA1015"/>
    <w:rsid w:val="00AA3E01"/>
    <w:rsid w:val="00AA7D47"/>
    <w:rsid w:val="00AB04DD"/>
    <w:rsid w:val="00AB3B5D"/>
    <w:rsid w:val="00AC33A2"/>
    <w:rsid w:val="00AC4A01"/>
    <w:rsid w:val="00AD68AE"/>
    <w:rsid w:val="00AD6D3F"/>
    <w:rsid w:val="00AE65F1"/>
    <w:rsid w:val="00AE6BB4"/>
    <w:rsid w:val="00AE74AD"/>
    <w:rsid w:val="00AF159C"/>
    <w:rsid w:val="00B01873"/>
    <w:rsid w:val="00B17253"/>
    <w:rsid w:val="00B17BE0"/>
    <w:rsid w:val="00B26CF9"/>
    <w:rsid w:val="00B31A41"/>
    <w:rsid w:val="00B33978"/>
    <w:rsid w:val="00B33F4C"/>
    <w:rsid w:val="00B40199"/>
    <w:rsid w:val="00B42C0D"/>
    <w:rsid w:val="00B46CAA"/>
    <w:rsid w:val="00B502FF"/>
    <w:rsid w:val="00B61EBC"/>
    <w:rsid w:val="00B67422"/>
    <w:rsid w:val="00B70BD4"/>
    <w:rsid w:val="00B73463"/>
    <w:rsid w:val="00B74FF0"/>
    <w:rsid w:val="00B85578"/>
    <w:rsid w:val="00B85938"/>
    <w:rsid w:val="00B9016D"/>
    <w:rsid w:val="00B9146E"/>
    <w:rsid w:val="00B9212C"/>
    <w:rsid w:val="00B94B1C"/>
    <w:rsid w:val="00BA0DD4"/>
    <w:rsid w:val="00BA0F98"/>
    <w:rsid w:val="00BA1517"/>
    <w:rsid w:val="00BA525E"/>
    <w:rsid w:val="00BA67FD"/>
    <w:rsid w:val="00BA7C48"/>
    <w:rsid w:val="00BC27F6"/>
    <w:rsid w:val="00BC39F4"/>
    <w:rsid w:val="00BC7077"/>
    <w:rsid w:val="00BC7928"/>
    <w:rsid w:val="00BD0748"/>
    <w:rsid w:val="00BD33B7"/>
    <w:rsid w:val="00BD34F5"/>
    <w:rsid w:val="00BD7EE1"/>
    <w:rsid w:val="00BE2163"/>
    <w:rsid w:val="00BE4FBC"/>
    <w:rsid w:val="00BE5568"/>
    <w:rsid w:val="00BF1358"/>
    <w:rsid w:val="00BF54A8"/>
    <w:rsid w:val="00C0106D"/>
    <w:rsid w:val="00C01453"/>
    <w:rsid w:val="00C04217"/>
    <w:rsid w:val="00C133BE"/>
    <w:rsid w:val="00C222B4"/>
    <w:rsid w:val="00C27CF3"/>
    <w:rsid w:val="00C3077B"/>
    <w:rsid w:val="00C315C4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66116"/>
    <w:rsid w:val="00C73A64"/>
    <w:rsid w:val="00C773D9"/>
    <w:rsid w:val="00C80ACE"/>
    <w:rsid w:val="00C81162"/>
    <w:rsid w:val="00C835DA"/>
    <w:rsid w:val="00C83666"/>
    <w:rsid w:val="00C870B5"/>
    <w:rsid w:val="00C91630"/>
    <w:rsid w:val="00C966EB"/>
    <w:rsid w:val="00CA04B1"/>
    <w:rsid w:val="00CA18FD"/>
    <w:rsid w:val="00CA2DFC"/>
    <w:rsid w:val="00CB03D4"/>
    <w:rsid w:val="00CB108B"/>
    <w:rsid w:val="00CB4F63"/>
    <w:rsid w:val="00CB77A6"/>
    <w:rsid w:val="00CC2334"/>
    <w:rsid w:val="00CC35EF"/>
    <w:rsid w:val="00CC5048"/>
    <w:rsid w:val="00CC6246"/>
    <w:rsid w:val="00CD5F8E"/>
    <w:rsid w:val="00CE5E46"/>
    <w:rsid w:val="00CF7064"/>
    <w:rsid w:val="00D0108F"/>
    <w:rsid w:val="00D03225"/>
    <w:rsid w:val="00D06388"/>
    <w:rsid w:val="00D10774"/>
    <w:rsid w:val="00D12F28"/>
    <w:rsid w:val="00D1463A"/>
    <w:rsid w:val="00D1490F"/>
    <w:rsid w:val="00D20BC4"/>
    <w:rsid w:val="00D21C6A"/>
    <w:rsid w:val="00D3700C"/>
    <w:rsid w:val="00D40847"/>
    <w:rsid w:val="00D44A9B"/>
    <w:rsid w:val="00D47A1C"/>
    <w:rsid w:val="00D52B12"/>
    <w:rsid w:val="00D553C9"/>
    <w:rsid w:val="00D61605"/>
    <w:rsid w:val="00D61735"/>
    <w:rsid w:val="00D630BF"/>
    <w:rsid w:val="00D653B1"/>
    <w:rsid w:val="00D65EF9"/>
    <w:rsid w:val="00D704D7"/>
    <w:rsid w:val="00D73AA1"/>
    <w:rsid w:val="00D74AE1"/>
    <w:rsid w:val="00D76C09"/>
    <w:rsid w:val="00D81FF9"/>
    <w:rsid w:val="00D865A8"/>
    <w:rsid w:val="00D90D37"/>
    <w:rsid w:val="00D91C25"/>
    <w:rsid w:val="00D92C2D"/>
    <w:rsid w:val="00D93DF2"/>
    <w:rsid w:val="00D93FEF"/>
    <w:rsid w:val="00D96987"/>
    <w:rsid w:val="00DA0837"/>
    <w:rsid w:val="00DA09DA"/>
    <w:rsid w:val="00DA17CD"/>
    <w:rsid w:val="00DA3144"/>
    <w:rsid w:val="00DA3500"/>
    <w:rsid w:val="00DA5F7B"/>
    <w:rsid w:val="00DB04E2"/>
    <w:rsid w:val="00DB1FAD"/>
    <w:rsid w:val="00DB25B3"/>
    <w:rsid w:val="00DD1DE5"/>
    <w:rsid w:val="00DD39D9"/>
    <w:rsid w:val="00DE07F7"/>
    <w:rsid w:val="00DE0893"/>
    <w:rsid w:val="00DE2814"/>
    <w:rsid w:val="00DF172E"/>
    <w:rsid w:val="00DF6562"/>
    <w:rsid w:val="00DF68EA"/>
    <w:rsid w:val="00E00E87"/>
    <w:rsid w:val="00E01272"/>
    <w:rsid w:val="00E03846"/>
    <w:rsid w:val="00E20A7D"/>
    <w:rsid w:val="00E230C8"/>
    <w:rsid w:val="00E27A2F"/>
    <w:rsid w:val="00E346D2"/>
    <w:rsid w:val="00E42A94"/>
    <w:rsid w:val="00E458BF"/>
    <w:rsid w:val="00E47CD5"/>
    <w:rsid w:val="00E53482"/>
    <w:rsid w:val="00E53A8D"/>
    <w:rsid w:val="00E53BDB"/>
    <w:rsid w:val="00E56302"/>
    <w:rsid w:val="00E56DF5"/>
    <w:rsid w:val="00E62428"/>
    <w:rsid w:val="00E706E7"/>
    <w:rsid w:val="00E714E1"/>
    <w:rsid w:val="00E71C04"/>
    <w:rsid w:val="00E821B7"/>
    <w:rsid w:val="00E84229"/>
    <w:rsid w:val="00E90207"/>
    <w:rsid w:val="00E90E4E"/>
    <w:rsid w:val="00E9391E"/>
    <w:rsid w:val="00E93C3D"/>
    <w:rsid w:val="00EA1052"/>
    <w:rsid w:val="00EA218F"/>
    <w:rsid w:val="00EA4F29"/>
    <w:rsid w:val="00EA5752"/>
    <w:rsid w:val="00EA5F83"/>
    <w:rsid w:val="00EA6F9D"/>
    <w:rsid w:val="00EB5D02"/>
    <w:rsid w:val="00EB6F3C"/>
    <w:rsid w:val="00EB7E13"/>
    <w:rsid w:val="00EC1E2C"/>
    <w:rsid w:val="00EC35DD"/>
    <w:rsid w:val="00ED0CF1"/>
    <w:rsid w:val="00ED2A8D"/>
    <w:rsid w:val="00ED4039"/>
    <w:rsid w:val="00ED6E4D"/>
    <w:rsid w:val="00EE42EC"/>
    <w:rsid w:val="00EE54CB"/>
    <w:rsid w:val="00EE77E5"/>
    <w:rsid w:val="00EF1C54"/>
    <w:rsid w:val="00EF3A7B"/>
    <w:rsid w:val="00EF404B"/>
    <w:rsid w:val="00EF6243"/>
    <w:rsid w:val="00F00376"/>
    <w:rsid w:val="00F02982"/>
    <w:rsid w:val="00F157E2"/>
    <w:rsid w:val="00F24D19"/>
    <w:rsid w:val="00F25352"/>
    <w:rsid w:val="00F320D9"/>
    <w:rsid w:val="00F5042F"/>
    <w:rsid w:val="00F52520"/>
    <w:rsid w:val="00F52779"/>
    <w:rsid w:val="00F527AC"/>
    <w:rsid w:val="00F575BD"/>
    <w:rsid w:val="00F6050E"/>
    <w:rsid w:val="00F60B75"/>
    <w:rsid w:val="00F61D83"/>
    <w:rsid w:val="00F61EF1"/>
    <w:rsid w:val="00F631CA"/>
    <w:rsid w:val="00F6376B"/>
    <w:rsid w:val="00F65DD1"/>
    <w:rsid w:val="00F707B3"/>
    <w:rsid w:val="00F71135"/>
    <w:rsid w:val="00F714FC"/>
    <w:rsid w:val="00F716B0"/>
    <w:rsid w:val="00F752DB"/>
    <w:rsid w:val="00F752E1"/>
    <w:rsid w:val="00F83A53"/>
    <w:rsid w:val="00F90461"/>
    <w:rsid w:val="00F905E1"/>
    <w:rsid w:val="00F9157F"/>
    <w:rsid w:val="00F92A19"/>
    <w:rsid w:val="00F93369"/>
    <w:rsid w:val="00F9550D"/>
    <w:rsid w:val="00FA30FD"/>
    <w:rsid w:val="00FB5BDE"/>
    <w:rsid w:val="00FB6A3D"/>
    <w:rsid w:val="00FC2305"/>
    <w:rsid w:val="00FC378B"/>
    <w:rsid w:val="00FC3977"/>
    <w:rsid w:val="00FC572A"/>
    <w:rsid w:val="00FD2E36"/>
    <w:rsid w:val="00FD2F16"/>
    <w:rsid w:val="00FD6065"/>
    <w:rsid w:val="00FE3191"/>
    <w:rsid w:val="00FE43AA"/>
    <w:rsid w:val="00FF6538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7A64D7D1"/>
  <w15:docId w15:val="{075E3D92-5AB2-4926-BE23-0888D31A4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  <w:ind w:left="1418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311698"/>
    <w:pPr>
      <w:tabs>
        <w:tab w:val="left" w:pos="284"/>
      </w:tabs>
      <w:spacing w:line="240" w:lineRule="auto"/>
      <w:ind w:left="284" w:hanging="284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11698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E93C3D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CB108B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E93C3D"/>
    <w:pPr>
      <w:numPr>
        <w:ilvl w:val="1"/>
        <w:numId w:val="17"/>
      </w:numPr>
      <w:spacing w:after="120" w:line="240" w:lineRule="auto"/>
      <w:ind w:left="1701" w:hanging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paragraph" w:customStyle="1" w:styleId="Style1">
    <w:name w:val="Style1"/>
    <w:basedOn w:val="FootnoteText"/>
    <w:rsid w:val="00E93C3D"/>
    <w:pPr>
      <w:numPr>
        <w:numId w:val="38"/>
      </w:numPr>
    </w:pPr>
  </w:style>
  <w:style w:type="paragraph" w:customStyle="1" w:styleId="Style2">
    <w:name w:val="Style2"/>
    <w:basedOn w:val="FootnoteText"/>
    <w:rsid w:val="00897779"/>
  </w:style>
  <w:style w:type="paragraph" w:styleId="ListParagraph">
    <w:name w:val="List Paragraph"/>
    <w:aliases w:val="GSA List,S-P puce2,LTP - List,bei normal,Párrafo de lista segundo nivel CAP 3,Bullet List Paragraph,Lettre d'introduction,Numbered paragraph 1,Paragrafo elenco,1st level - Bullet List Paragraph,Heading 4 bullet,List Paragraph1,lp1,p"/>
    <w:basedOn w:val="Normal"/>
    <w:link w:val="ListParagraphChar"/>
    <w:uiPriority w:val="34"/>
    <w:qFormat/>
    <w:rsid w:val="0020782B"/>
    <w:pPr>
      <w:spacing w:before="120" w:line="240" w:lineRule="auto"/>
      <w:ind w:left="720"/>
      <w:contextualSpacing/>
      <w:jc w:val="both"/>
    </w:pPr>
    <w:rPr>
      <w:rFonts w:ascii="Arial" w:eastAsia="Times New Roman" w:hAnsi="Arial" w:cs="Times New Roman"/>
      <w:kern w:val="28"/>
      <w:sz w:val="20"/>
      <w:szCs w:val="24"/>
      <w:lang w:val="es-ES"/>
    </w:rPr>
  </w:style>
  <w:style w:type="character" w:customStyle="1" w:styleId="ListParagraphChar">
    <w:name w:val="List Paragraph Char"/>
    <w:aliases w:val="GSA List Char,S-P puce2 Char,LTP - List Char,bei normal Char,Párrafo de lista segundo nivel CAP 3 Char,Bullet List Paragraph Char,Lettre d'introduction Char,Numbered paragraph 1 Char,Paragrafo elenco Char,Heading 4 bullet Char,p Char"/>
    <w:basedOn w:val="DefaultParagraphFont"/>
    <w:link w:val="ListParagraph"/>
    <w:uiPriority w:val="34"/>
    <w:qFormat/>
    <w:rsid w:val="0020782B"/>
    <w:rPr>
      <w:rFonts w:ascii="Arial" w:eastAsia="Times New Roman" w:hAnsi="Arial" w:cs="Times New Roman"/>
      <w:kern w:val="28"/>
      <w:sz w:val="20"/>
      <w:szCs w:val="24"/>
      <w:lang w:val="es-ES"/>
    </w:rPr>
  </w:style>
  <w:style w:type="character" w:styleId="PlaceholderText">
    <w:name w:val="Placeholder Text"/>
    <w:basedOn w:val="DefaultParagraphFont"/>
    <w:uiPriority w:val="99"/>
    <w:semiHidden/>
    <w:rsid w:val="00915F02"/>
    <w:rPr>
      <w:color w:val="808080"/>
    </w:rPr>
  </w:style>
  <w:style w:type="paragraph" w:styleId="Revision">
    <w:name w:val="Revision"/>
    <w:hidden/>
    <w:uiPriority w:val="99"/>
    <w:semiHidden/>
    <w:rsid w:val="00581487"/>
    <w:pPr>
      <w:spacing w:after="0" w:line="240" w:lineRule="auto"/>
    </w:pPr>
    <w:rPr>
      <w:sz w:val="18"/>
      <w:lang w:val="en-GB"/>
    </w:rPr>
  </w:style>
  <w:style w:type="character" w:customStyle="1" w:styleId="highlight">
    <w:name w:val="highlight"/>
    <w:basedOn w:val="DefaultParagraphFont"/>
    <w:rsid w:val="00913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8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E56DD-B6A1-4842-BF0C-C19268A5ABBB}"/>
      </w:docPartPr>
      <w:docPartBody>
        <w:p w:rsidR="00212B37" w:rsidRDefault="00B175F0">
          <w:r w:rsidRPr="004B0F2B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B43C5-1EC6-46F3-A327-652D1816EACD}"/>
      </w:docPartPr>
      <w:docPartBody>
        <w:p w:rsidR="00212B37" w:rsidRDefault="00B175F0">
          <w:r w:rsidRPr="004B0F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C888E5FDD1442F865F10415F595B1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B3822E-63B6-48B5-9B91-9D1CA56FBFC6}"/>
      </w:docPartPr>
      <w:docPartBody>
        <w:p w:rsidR="00604D90" w:rsidRDefault="00F32EFD" w:rsidP="00F32EFD">
          <w:pPr>
            <w:pStyle w:val="BFC888E5FDD1442F865F10415F595B19"/>
          </w:pPr>
          <w:r w:rsidRPr="004B0F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16323BFA5646A4B52C0AB2DF0579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54BB01-C56F-40C7-A8FA-4A780FD08277}"/>
      </w:docPartPr>
      <w:docPartBody>
        <w:p w:rsidR="00604D90" w:rsidRDefault="00F32EFD" w:rsidP="00F32EFD">
          <w:pPr>
            <w:pStyle w:val="2216323BFA5646A4B52C0AB2DF057900"/>
          </w:pPr>
          <w:r w:rsidRPr="004B0F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3A6BD2950E24E8DA2542CD3D198B8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ABF523-B1AC-435C-AD36-9F0B1E0B817B}"/>
      </w:docPartPr>
      <w:docPartBody>
        <w:p w:rsidR="00604D90" w:rsidRDefault="00F32EFD" w:rsidP="00F32EFD">
          <w:pPr>
            <w:pStyle w:val="C3A6BD2950E24E8DA2542CD3D198B8F6"/>
          </w:pPr>
          <w:r w:rsidRPr="004B0F2B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Calibri"/>
    <w:charset w:val="00"/>
    <w:family w:val="auto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75F0"/>
    <w:rsid w:val="00061324"/>
    <w:rsid w:val="00081BE1"/>
    <w:rsid w:val="00092966"/>
    <w:rsid w:val="00212B37"/>
    <w:rsid w:val="002200B1"/>
    <w:rsid w:val="00275F22"/>
    <w:rsid w:val="00406DF4"/>
    <w:rsid w:val="004568D1"/>
    <w:rsid w:val="005B05A3"/>
    <w:rsid w:val="005F5933"/>
    <w:rsid w:val="00604D90"/>
    <w:rsid w:val="00651E5F"/>
    <w:rsid w:val="00851973"/>
    <w:rsid w:val="0086680A"/>
    <w:rsid w:val="009F0F37"/>
    <w:rsid w:val="009F682B"/>
    <w:rsid w:val="00A219DE"/>
    <w:rsid w:val="00B175F0"/>
    <w:rsid w:val="00C10AA4"/>
    <w:rsid w:val="00EF0ABA"/>
    <w:rsid w:val="00F3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2EFD"/>
    <w:rPr>
      <w:color w:val="808080"/>
    </w:rPr>
  </w:style>
  <w:style w:type="paragraph" w:customStyle="1" w:styleId="BFC888E5FDD1442F865F10415F595B19">
    <w:name w:val="BFC888E5FDD1442F865F10415F595B19"/>
    <w:rsid w:val="00F32EFD"/>
    <w:rPr>
      <w:lang w:val="fr-FR" w:eastAsia="fr-FR"/>
    </w:rPr>
  </w:style>
  <w:style w:type="paragraph" w:customStyle="1" w:styleId="2216323BFA5646A4B52C0AB2DF057900">
    <w:name w:val="2216323BFA5646A4B52C0AB2DF057900"/>
    <w:rsid w:val="00F32EFD"/>
    <w:rPr>
      <w:lang w:val="fr-FR" w:eastAsia="fr-FR"/>
    </w:rPr>
  </w:style>
  <w:style w:type="paragraph" w:customStyle="1" w:styleId="C3A6BD2950E24E8DA2542CD3D198B8F6">
    <w:name w:val="C3A6BD2950E24E8DA2542CD3D198B8F6"/>
    <w:rsid w:val="00F32EFD"/>
    <w:rPr>
      <w:lang w:val="fr-FR" w:eastAsia="fr-F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5D7681-733D-44CA-8202-F68A5D4FFD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1CE02-61E4-4FCD-AC0B-188BBCE74B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7AE674-FC98-4E75-A974-AC0491076E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65E22C-8D26-41DD-97C7-662419587C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1170</Words>
  <Characters>6674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7829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Alan Grant</dc:creator>
  <cp:keywords/>
  <cp:lastModifiedBy>Jaime Alvarez</cp:lastModifiedBy>
  <cp:revision>51</cp:revision>
  <dcterms:created xsi:type="dcterms:W3CDTF">2020-10-14T13:25:00Z</dcterms:created>
  <dcterms:modified xsi:type="dcterms:W3CDTF">2020-12-10T10:11:00Z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9331f7-95a2-472a-92bc-d73219eb516b_Enabled">
    <vt:lpwstr>True</vt:lpwstr>
  </property>
  <property fmtid="{D5CDD505-2E9C-101B-9397-08002B2CF9AE}" pid="3" name="MSIP_Label_3f9331f7-95a2-472a-92bc-d73219eb516b_SiteId">
    <vt:lpwstr>0b11c524-9a1c-4e1b-84cb-6336aefc2243</vt:lpwstr>
  </property>
  <property fmtid="{D5CDD505-2E9C-101B-9397-08002B2CF9AE}" pid="4" name="MSIP_Label_3f9331f7-95a2-472a-92bc-d73219eb516b_Owner">
    <vt:lpwstr>LU_Chin_Leong@mpa.gov.sg</vt:lpwstr>
  </property>
  <property fmtid="{D5CDD505-2E9C-101B-9397-08002B2CF9AE}" pid="5" name="MSIP_Label_3f9331f7-95a2-472a-92bc-d73219eb516b_SetDate">
    <vt:lpwstr>2020-05-04T03:35:50.3335110Z</vt:lpwstr>
  </property>
  <property fmtid="{D5CDD505-2E9C-101B-9397-08002B2CF9AE}" pid="6" name="MSIP_Label_3f9331f7-95a2-472a-92bc-d73219eb516b_Name">
    <vt:lpwstr>CONFIDENTIAL</vt:lpwstr>
  </property>
  <property fmtid="{D5CDD505-2E9C-101B-9397-08002B2CF9AE}" pid="7" name="MSIP_Label_3f9331f7-95a2-472a-92bc-d73219eb516b_Application">
    <vt:lpwstr>Microsoft Azure Information Protection</vt:lpwstr>
  </property>
  <property fmtid="{D5CDD505-2E9C-101B-9397-08002B2CF9AE}" pid="8" name="MSIP_Label_3f9331f7-95a2-472a-92bc-d73219eb516b_ActionId">
    <vt:lpwstr>696a8378-6b6e-48fa-a5f7-6d711724a562</vt:lpwstr>
  </property>
  <property fmtid="{D5CDD505-2E9C-101B-9397-08002B2CF9AE}" pid="9" name="MSIP_Label_3f9331f7-95a2-472a-92bc-d73219eb516b_Extended_MSFT_Method">
    <vt:lpwstr>Automatic</vt:lpwstr>
  </property>
  <property fmtid="{D5CDD505-2E9C-101B-9397-08002B2CF9AE}" pid="10" name="MSIP_Label_4f288355-fb4c-44cd-b9ca-40cfc2aee5f8_Enabled">
    <vt:lpwstr>True</vt:lpwstr>
  </property>
  <property fmtid="{D5CDD505-2E9C-101B-9397-08002B2CF9AE}" pid="11" name="MSIP_Label_4f288355-fb4c-44cd-b9ca-40cfc2aee5f8_SiteId">
    <vt:lpwstr>0b11c524-9a1c-4e1b-84cb-6336aefc2243</vt:lpwstr>
  </property>
  <property fmtid="{D5CDD505-2E9C-101B-9397-08002B2CF9AE}" pid="12" name="MSIP_Label_4f288355-fb4c-44cd-b9ca-40cfc2aee5f8_Owner">
    <vt:lpwstr>LU_Chin_Leong@mpa.gov.sg</vt:lpwstr>
  </property>
  <property fmtid="{D5CDD505-2E9C-101B-9397-08002B2CF9AE}" pid="13" name="MSIP_Label_4f288355-fb4c-44cd-b9ca-40cfc2aee5f8_SetDate">
    <vt:lpwstr>2020-05-04T03:35:50.3335110Z</vt:lpwstr>
  </property>
  <property fmtid="{D5CDD505-2E9C-101B-9397-08002B2CF9AE}" pid="14" name="MSIP_Label_4f288355-fb4c-44cd-b9ca-40cfc2aee5f8_Name">
    <vt:lpwstr>NON-SENSITIVE</vt:lpwstr>
  </property>
  <property fmtid="{D5CDD505-2E9C-101B-9397-08002B2CF9AE}" pid="15" name="MSIP_Label_4f288355-fb4c-44cd-b9ca-40cfc2aee5f8_Application">
    <vt:lpwstr>Microsoft Azure Information Protection</vt:lpwstr>
  </property>
  <property fmtid="{D5CDD505-2E9C-101B-9397-08002B2CF9AE}" pid="16" name="MSIP_Label_4f288355-fb4c-44cd-b9ca-40cfc2aee5f8_ActionId">
    <vt:lpwstr>696a8378-6b6e-48fa-a5f7-6d711724a562</vt:lpwstr>
  </property>
  <property fmtid="{D5CDD505-2E9C-101B-9397-08002B2CF9AE}" pid="17" name="MSIP_Label_4f288355-fb4c-44cd-b9ca-40cfc2aee5f8_Parent">
    <vt:lpwstr>3f9331f7-95a2-472a-92bc-d73219eb516b</vt:lpwstr>
  </property>
  <property fmtid="{D5CDD505-2E9C-101B-9397-08002B2CF9AE}" pid="18" name="MSIP_Label_4f288355-fb4c-44cd-b9ca-40cfc2aee5f8_Extended_MSFT_Method">
    <vt:lpwstr>Automatic</vt:lpwstr>
  </property>
  <property fmtid="{D5CDD505-2E9C-101B-9397-08002B2CF9AE}" pid="19" name="Sensitivity">
    <vt:lpwstr>CONFIDENTIAL NON-SENSITIVE</vt:lpwstr>
  </property>
  <property fmtid="{D5CDD505-2E9C-101B-9397-08002B2CF9AE}" pid="20" name="ContentTypeId">
    <vt:lpwstr>0x010100FB4C6AB7F4ADAA4ABC48D93214FE8FD2</vt:lpwstr>
  </property>
</Properties>
</file>